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32C64" w14:textId="209DDFCE" w:rsidR="0093131F" w:rsidRPr="004F06C2" w:rsidRDefault="0093131F" w:rsidP="00AD6685">
      <w:pPr>
        <w:outlineLvl w:val="0"/>
        <w:rPr>
          <w:rFonts w:ascii="Times New Roman" w:hAnsi="Times New Roman" w:cs="Times New Roman"/>
          <w:b/>
          <w:sz w:val="28"/>
        </w:rPr>
      </w:pPr>
      <w:bookmarkStart w:id="0" w:name="_GoBack"/>
      <w:bookmarkEnd w:id="0"/>
      <w:r w:rsidRPr="004F06C2">
        <w:rPr>
          <w:rFonts w:ascii="Times New Roman" w:hAnsi="Times New Roman" w:cs="Times New Roman"/>
          <w:b/>
        </w:rPr>
        <w:t>PI: Jonathan Flombaum</w:t>
      </w:r>
    </w:p>
    <w:p w14:paraId="45757940" w14:textId="756DA729" w:rsidR="00700118" w:rsidRPr="004F06C2" w:rsidRDefault="007A3110" w:rsidP="00AD6685">
      <w:pPr>
        <w:outlineLvl w:val="0"/>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E53B89">
        <w:rPr>
          <w:rFonts w:ascii="Times New Roman" w:hAnsi="Times New Roman" w:cs="Times New Roman"/>
          <w:b/>
          <w:sz w:val="28"/>
        </w:rPr>
        <w:t>: Sensation and Perception</w:t>
      </w:r>
      <w:r w:rsidR="000331A6" w:rsidRPr="004F06C2">
        <w:rPr>
          <w:rFonts w:ascii="Times New Roman" w:hAnsi="Times New Roman" w:cs="Times New Roman"/>
        </w:rPr>
        <w:t xml:space="preserve"> </w:t>
      </w:r>
    </w:p>
    <w:p w14:paraId="46B95515" w14:textId="0A2F3E40" w:rsidR="000331A6" w:rsidRPr="004F06C2" w:rsidRDefault="00D826F2" w:rsidP="00AD6685">
      <w:pPr>
        <w:outlineLvl w:val="0"/>
        <w:rPr>
          <w:rFonts w:ascii="Times New Roman" w:hAnsi="Times New Roman" w:cs="Times New Roman"/>
          <w:b/>
          <w:sz w:val="28"/>
        </w:rPr>
      </w:pPr>
      <w:r>
        <w:rPr>
          <w:rFonts w:ascii="Times New Roman" w:hAnsi="Times New Roman" w:cs="Times New Roman"/>
          <w:b/>
          <w:sz w:val="28"/>
        </w:rPr>
        <w:t>Spatial</w:t>
      </w:r>
      <w:r w:rsidR="0090147C">
        <w:rPr>
          <w:rFonts w:ascii="Times New Roman" w:hAnsi="Times New Roman" w:cs="Times New Roman"/>
          <w:b/>
          <w:sz w:val="28"/>
        </w:rPr>
        <w:t xml:space="preserve"> Cueing</w:t>
      </w:r>
    </w:p>
    <w:p w14:paraId="79DCC076" w14:textId="73E0C513" w:rsidR="005A4CFE" w:rsidRPr="004F06C2" w:rsidRDefault="005A4CFE" w:rsidP="00AD6685">
      <w:pPr>
        <w:outlineLvl w:val="0"/>
        <w:rPr>
          <w:rFonts w:ascii="Times New Roman" w:hAnsi="Times New Roman" w:cs="Times New Roman"/>
          <w:b/>
          <w:sz w:val="28"/>
        </w:rPr>
      </w:pPr>
      <w:r>
        <w:rPr>
          <w:rFonts w:ascii="Times New Roman" w:hAnsi="Times New Roman" w:cs="Times New Roman"/>
          <w:b/>
        </w:rPr>
        <w:t>Overview</w:t>
      </w:r>
    </w:p>
    <w:p w14:paraId="41B0A150" w14:textId="00EDA318" w:rsidR="00D826F2" w:rsidRPr="00D826F2" w:rsidRDefault="00D826F2" w:rsidP="008B306C">
      <w:pPr>
        <w:rPr>
          <w:rFonts w:ascii="Times New Roman" w:hAnsi="Times New Roman" w:cs="Times New Roman"/>
        </w:rPr>
      </w:pPr>
      <w:r>
        <w:rPr>
          <w:rFonts w:ascii="Times New Roman" w:hAnsi="Times New Roman" w:cs="Times New Roman"/>
        </w:rPr>
        <w:t>Attention refers to the limited human ability to select some information for processing at the expense of other stimuli in the environment. Attention operates in all sensory modalities</w:t>
      </w:r>
      <w:r w:rsidR="00D56A8F">
        <w:rPr>
          <w:rFonts w:ascii="Times New Roman" w:hAnsi="Times New Roman" w:cs="Times New Roman"/>
        </w:rPr>
        <w:t>:</w:t>
      </w:r>
      <w:r>
        <w:rPr>
          <w:rFonts w:ascii="Times New Roman" w:hAnsi="Times New Roman" w:cs="Times New Roman"/>
        </w:rPr>
        <w:t xml:space="preserve"> seeing</w:t>
      </w:r>
      <w:r w:rsidR="00BA51A6">
        <w:rPr>
          <w:rFonts w:ascii="Times New Roman" w:hAnsi="Times New Roman" w:cs="Times New Roman"/>
        </w:rPr>
        <w:t>,</w:t>
      </w:r>
      <w:r>
        <w:rPr>
          <w:rFonts w:ascii="Times New Roman" w:hAnsi="Times New Roman" w:cs="Times New Roman"/>
        </w:rPr>
        <w:t xml:space="preserve"> hearing, touch, even taste and smell. </w:t>
      </w:r>
      <w:r w:rsidR="00D56A8F">
        <w:rPr>
          <w:rFonts w:ascii="Times New Roman" w:hAnsi="Times New Roman" w:cs="Times New Roman"/>
        </w:rPr>
        <w:t>I</w:t>
      </w:r>
      <w:r>
        <w:rPr>
          <w:rFonts w:ascii="Times New Roman" w:hAnsi="Times New Roman" w:cs="Times New Roman"/>
        </w:rPr>
        <w:t>t is most often studied in the visual domain</w:t>
      </w:r>
      <w:r w:rsidR="00D56A8F">
        <w:rPr>
          <w:rFonts w:ascii="Times New Roman" w:hAnsi="Times New Roman" w:cs="Times New Roman"/>
        </w:rPr>
        <w:t xml:space="preserve"> though</w:t>
      </w:r>
      <w:r>
        <w:rPr>
          <w:rFonts w:ascii="Times New Roman" w:hAnsi="Times New Roman" w:cs="Times New Roman"/>
        </w:rPr>
        <w:t xml:space="preserve">. A common way to study visual attention is with a spatial cueing paradigm. This paradigm allows researchers to measure the consequences of focusing </w:t>
      </w:r>
      <w:r w:rsidR="000C13ED">
        <w:rPr>
          <w:rFonts w:ascii="Times New Roman" w:hAnsi="Times New Roman" w:cs="Times New Roman"/>
        </w:rPr>
        <w:t>visual</w:t>
      </w:r>
      <w:r>
        <w:rPr>
          <w:rFonts w:ascii="Times New Roman" w:hAnsi="Times New Roman" w:cs="Times New Roman"/>
        </w:rPr>
        <w:t xml:space="preserve"> attention in some locati</w:t>
      </w:r>
      <w:r w:rsidR="00D56A8F">
        <w:rPr>
          <w:rFonts w:ascii="Times New Roman" w:hAnsi="Times New Roman" w:cs="Times New Roman"/>
        </w:rPr>
        <w:t>ons and not others</w:t>
      </w:r>
      <w:ins w:id="1" w:author="Jonathan Flombaum" w:date="2015-08-28T10:26:00Z">
        <w:r w:rsidR="005475C5">
          <w:rPr>
            <w:rFonts w:ascii="Times New Roman" w:hAnsi="Times New Roman" w:cs="Times New Roman"/>
          </w:rPr>
          <w:t xml:space="preserve">. This paradigm was developed by psychologist Michael Posner in the late 70s and early 80s in a series of papers in which he likened attention to a spotlight, selectively illuminating some portion of a scene. </w:t>
        </w:r>
      </w:ins>
      <w:ins w:id="2" w:author="Jessica Stanis" w:date="2015-07-30T11:36:00Z">
        <w:del w:id="3" w:author="Jonathan Flombaum" w:date="2015-08-28T10:26:00Z">
          <w:r w:rsidR="0059541F" w:rsidDel="005475C5">
            <w:rPr>
              <w:rFonts w:ascii="Times New Roman" w:hAnsi="Times New Roman" w:cs="Times New Roman"/>
            </w:rPr>
            <w:delText>—</w:delText>
          </w:r>
        </w:del>
      </w:ins>
      <w:ins w:id="4" w:author="Jessica Stanis" w:date="2015-07-30T13:49:00Z">
        <w:del w:id="5" w:author="Jonathan Flombaum" w:date="2015-08-28T10:27:00Z">
          <w:r w:rsidR="00DC3CB8" w:rsidDel="005475C5">
            <w:rPr>
              <w:rFonts w:ascii="Times New Roman" w:hAnsi="Times New Roman" w:cs="Times New Roman"/>
            </w:rPr>
            <w:delText>like having a</w:delText>
          </w:r>
        </w:del>
      </w:ins>
      <w:ins w:id="6" w:author="Jessica Stanis" w:date="2015-07-30T11:36:00Z">
        <w:del w:id="7" w:author="Jonathan Flombaum" w:date="2015-08-28T10:27:00Z">
          <w:r w:rsidR="00DC3CB8" w:rsidDel="005475C5">
            <w:rPr>
              <w:rFonts w:ascii="Times New Roman" w:hAnsi="Times New Roman" w:cs="Times New Roman"/>
            </w:rPr>
            <w:delText>n attentional</w:delText>
          </w:r>
          <w:r w:rsidR="0059541F" w:rsidDel="005475C5">
            <w:rPr>
              <w:rFonts w:ascii="Times New Roman" w:hAnsi="Times New Roman" w:cs="Times New Roman"/>
            </w:rPr>
            <w:delText xml:space="preserve"> spotlight</w:delText>
          </w:r>
        </w:del>
      </w:ins>
      <w:del w:id="8" w:author="Jonathan Flombaum" w:date="2015-08-28T10:27:00Z">
        <w:r w:rsidR="00D56A8F" w:rsidDel="005475C5">
          <w:rPr>
            <w:rFonts w:ascii="Times New Roman" w:hAnsi="Times New Roman" w:cs="Times New Roman"/>
          </w:rPr>
          <w:delText xml:space="preserve">. </w:delText>
        </w:r>
      </w:del>
      <w:r w:rsidR="00D56A8F">
        <w:rPr>
          <w:rFonts w:ascii="Times New Roman" w:hAnsi="Times New Roman" w:cs="Times New Roman"/>
        </w:rPr>
        <w:t>This video</w:t>
      </w:r>
      <w:r>
        <w:rPr>
          <w:rFonts w:ascii="Times New Roman" w:hAnsi="Times New Roman" w:cs="Times New Roman"/>
        </w:rPr>
        <w:t xml:space="preserve"> demonstrate</w:t>
      </w:r>
      <w:r w:rsidR="00D56A8F">
        <w:rPr>
          <w:rFonts w:ascii="Times New Roman" w:hAnsi="Times New Roman" w:cs="Times New Roman"/>
        </w:rPr>
        <w:t>s</w:t>
      </w:r>
      <w:r>
        <w:rPr>
          <w:rFonts w:ascii="Times New Roman" w:hAnsi="Times New Roman" w:cs="Times New Roman"/>
        </w:rPr>
        <w:t xml:space="preserve"> standard procedures for a </w:t>
      </w:r>
      <w:commentRangeStart w:id="9"/>
      <w:r>
        <w:rPr>
          <w:rFonts w:ascii="Times New Roman" w:hAnsi="Times New Roman" w:cs="Times New Roman"/>
        </w:rPr>
        <w:t xml:space="preserve">spatial cueing </w:t>
      </w:r>
      <w:commentRangeEnd w:id="9"/>
      <w:r w:rsidR="0059541F">
        <w:rPr>
          <w:rStyle w:val="CommentReference"/>
        </w:rPr>
        <w:commentReference w:id="9"/>
      </w:r>
      <w:r>
        <w:rPr>
          <w:rFonts w:ascii="Times New Roman" w:hAnsi="Times New Roman" w:cs="Times New Roman"/>
        </w:rPr>
        <w:t xml:space="preserve">experiment to investigate visual attention. </w:t>
      </w:r>
    </w:p>
    <w:p w14:paraId="0B84EFB7" w14:textId="77777777" w:rsidR="00467282" w:rsidRPr="004F06C2" w:rsidRDefault="000331A6" w:rsidP="00AD6685">
      <w:pPr>
        <w:outlineLvl w:val="0"/>
        <w:rPr>
          <w:rFonts w:ascii="Times New Roman" w:hAnsi="Times New Roman" w:cs="Times New Roman"/>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05ED088A" w14:textId="140B6FF8" w:rsidR="008376E1" w:rsidRDefault="00414318" w:rsidP="008B306C">
      <w:pPr>
        <w:pStyle w:val="ListParagraph"/>
        <w:widowControl w:val="0"/>
        <w:numPr>
          <w:ilvl w:val="0"/>
          <w:numId w:val="1"/>
        </w:numPr>
        <w:autoSpaceDE w:val="0"/>
        <w:autoSpaceDN w:val="0"/>
        <w:adjustRightInd w:val="0"/>
        <w:rPr>
          <w:rFonts w:ascii="Times New Roman" w:hAnsi="Times New Roman"/>
          <w:b/>
          <w:lang w:val="en-GB"/>
        </w:rPr>
      </w:pPr>
      <w:r>
        <w:rPr>
          <w:rFonts w:ascii="Times New Roman" w:hAnsi="Times New Roman"/>
          <w:b/>
          <w:lang w:val="en-GB"/>
        </w:rPr>
        <w:t>Equipment</w:t>
      </w:r>
      <w:r w:rsidR="00D56A8F">
        <w:rPr>
          <w:rFonts w:ascii="Times New Roman" w:hAnsi="Times New Roman"/>
          <w:b/>
          <w:lang w:val="en-GB"/>
        </w:rPr>
        <w:br/>
      </w:r>
    </w:p>
    <w:p w14:paraId="44E695BE" w14:textId="15C0F346" w:rsidR="00A144C4" w:rsidRPr="00BA51A6" w:rsidRDefault="00D826F2" w:rsidP="00A144C4">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The experiment requires a computer and experiment implementation software such as E-Prime, or a programming environment such as MATLAB or </w:t>
      </w:r>
      <w:proofErr w:type="spellStart"/>
      <w:r>
        <w:rPr>
          <w:rFonts w:ascii="Times New Roman" w:hAnsi="Times New Roman"/>
          <w:lang w:val="en-GB"/>
        </w:rPr>
        <w:t>PsychoPy</w:t>
      </w:r>
      <w:proofErr w:type="spellEnd"/>
      <w:r>
        <w:rPr>
          <w:rFonts w:ascii="Times New Roman" w:hAnsi="Times New Roman"/>
          <w:lang w:val="en-GB"/>
        </w:rPr>
        <w:t xml:space="preserve">. </w:t>
      </w:r>
      <w:r w:rsidR="00BA51A6">
        <w:rPr>
          <w:rFonts w:ascii="Times New Roman" w:hAnsi="Times New Roman"/>
          <w:lang w:val="en-GB"/>
        </w:rPr>
        <w:br/>
      </w:r>
    </w:p>
    <w:p w14:paraId="4EC33996" w14:textId="15D3330C" w:rsidR="00B66913" w:rsidRDefault="00B66913" w:rsidP="00B66913">
      <w:pPr>
        <w:pStyle w:val="ListParagraph"/>
        <w:widowControl w:val="0"/>
        <w:numPr>
          <w:ilvl w:val="0"/>
          <w:numId w:val="1"/>
        </w:numPr>
        <w:autoSpaceDE w:val="0"/>
        <w:autoSpaceDN w:val="0"/>
        <w:adjustRightInd w:val="0"/>
        <w:rPr>
          <w:rFonts w:ascii="Times New Roman" w:hAnsi="Times New Roman"/>
          <w:b/>
          <w:lang w:val="en-GB"/>
        </w:rPr>
      </w:pPr>
      <w:r>
        <w:rPr>
          <w:rFonts w:ascii="Times New Roman" w:hAnsi="Times New Roman"/>
          <w:b/>
          <w:lang w:val="en-GB"/>
        </w:rPr>
        <w:t>Stimulus</w:t>
      </w:r>
      <w:r w:rsidR="004427FA">
        <w:rPr>
          <w:rFonts w:ascii="Times New Roman" w:hAnsi="Times New Roman"/>
          <w:b/>
          <w:lang w:val="en-GB"/>
        </w:rPr>
        <w:t xml:space="preserve"> and Experiment Design</w:t>
      </w:r>
      <w:r w:rsidR="00D56A8F">
        <w:rPr>
          <w:rFonts w:ascii="Times New Roman" w:hAnsi="Times New Roman"/>
          <w:b/>
          <w:lang w:val="en-GB"/>
        </w:rPr>
        <w:br/>
      </w:r>
    </w:p>
    <w:p w14:paraId="14C0F9FC" w14:textId="6259FE71" w:rsidR="007837EA" w:rsidRPr="002745C3" w:rsidRDefault="002745C3" w:rsidP="002745C3">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The experiment involves short trials in which participants must detect and report a brief visual target. </w:t>
      </w:r>
      <w:r w:rsidR="00F634B6">
        <w:rPr>
          <w:rFonts w:ascii="Times New Roman" w:hAnsi="Times New Roman"/>
          <w:lang w:val="en-GB"/>
        </w:rPr>
        <w:t xml:space="preserve">Each trial comprises three frames. </w:t>
      </w:r>
      <w:r w:rsidR="004E1061">
        <w:rPr>
          <w:rFonts w:ascii="Times New Roman" w:hAnsi="Times New Roman"/>
          <w:b/>
          <w:lang w:val="en-GB"/>
        </w:rPr>
        <w:t>Figure 1</w:t>
      </w:r>
      <w:r w:rsidR="004E1061">
        <w:rPr>
          <w:rFonts w:ascii="Times New Roman" w:hAnsi="Times New Roman"/>
          <w:lang w:val="en-GB"/>
        </w:rPr>
        <w:t xml:space="preserve"> depicts the frames.</w:t>
      </w:r>
      <w:r w:rsidR="00D56A8F">
        <w:rPr>
          <w:rFonts w:ascii="Times New Roman" w:hAnsi="Times New Roman"/>
          <w:lang w:val="en-GB"/>
        </w:rPr>
        <w:br/>
      </w:r>
    </w:p>
    <w:p w14:paraId="2BC29A92" w14:textId="5DC82B48" w:rsidR="002745C3" w:rsidRPr="00F634B6" w:rsidRDefault="004E1061" w:rsidP="002745C3">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In frame 1 there </w:t>
      </w:r>
      <w:r w:rsidR="00456521">
        <w:rPr>
          <w:rFonts w:ascii="Times New Roman" w:hAnsi="Times New Roman"/>
          <w:lang w:val="en-GB"/>
        </w:rPr>
        <w:t>are</w:t>
      </w:r>
      <w:r w:rsidR="002745C3">
        <w:rPr>
          <w:rFonts w:ascii="Times New Roman" w:hAnsi="Times New Roman"/>
          <w:lang w:val="en-GB"/>
        </w:rPr>
        <w:t xml:space="preserve"> two green boxes, 1 i</w:t>
      </w:r>
      <w:ins w:id="10" w:author="Jessica Stanis" w:date="2015-07-30T13:07:00Z">
        <w:r w:rsidR="009C271E">
          <w:rPr>
            <w:rFonts w:ascii="Times New Roman" w:hAnsi="Times New Roman"/>
            <w:lang w:val="en-GB"/>
          </w:rPr>
          <w:t>n</w:t>
        </w:r>
      </w:ins>
      <w:del w:id="11" w:author="Jessica Stanis" w:date="2015-07-30T13:07:00Z">
        <w:r w:rsidR="002745C3" w:rsidDel="009C271E">
          <w:rPr>
            <w:rFonts w:ascii="Times New Roman" w:hAnsi="Times New Roman"/>
            <w:lang w:val="en-GB"/>
          </w:rPr>
          <w:delText>nch</w:delText>
        </w:r>
      </w:del>
      <w:r w:rsidR="002745C3">
        <w:rPr>
          <w:rFonts w:ascii="Times New Roman" w:hAnsi="Times New Roman"/>
          <w:lang w:val="en-GB"/>
        </w:rPr>
        <w:t xml:space="preserve"> </w:t>
      </w:r>
      <w:ins w:id="12" w:author="Jessica Stanis" w:date="2015-07-30T13:07:00Z">
        <w:r w:rsidR="009C271E">
          <w:rPr>
            <w:rFonts w:ascii="Times New Roman" w:hAnsi="Times New Roman"/>
            <w:lang w:val="en-GB"/>
          </w:rPr>
          <w:t>x</w:t>
        </w:r>
      </w:ins>
      <w:del w:id="13" w:author="Jessica Stanis" w:date="2015-07-30T13:07:00Z">
        <w:r w:rsidR="002745C3" w:rsidDel="009C271E">
          <w:rPr>
            <w:rFonts w:ascii="Times New Roman" w:hAnsi="Times New Roman"/>
            <w:lang w:val="en-GB"/>
          </w:rPr>
          <w:delText>by</w:delText>
        </w:r>
      </w:del>
      <w:r w:rsidR="002745C3">
        <w:rPr>
          <w:rFonts w:ascii="Times New Roman" w:hAnsi="Times New Roman"/>
          <w:lang w:val="en-GB"/>
        </w:rPr>
        <w:t xml:space="preserve"> 1 in</w:t>
      </w:r>
      <w:del w:id="14" w:author="Jessica Stanis" w:date="2015-07-30T13:07:00Z">
        <w:r w:rsidR="002745C3" w:rsidDel="009C271E">
          <w:rPr>
            <w:rFonts w:ascii="Times New Roman" w:hAnsi="Times New Roman"/>
            <w:lang w:val="en-GB"/>
          </w:rPr>
          <w:delText>ch</w:delText>
        </w:r>
      </w:del>
      <w:r w:rsidR="002745C3">
        <w:rPr>
          <w:rFonts w:ascii="Times New Roman" w:hAnsi="Times New Roman"/>
          <w:lang w:val="en-GB"/>
        </w:rPr>
        <w:t xml:space="preserve"> on e</w:t>
      </w:r>
      <w:r w:rsidR="00D56A8F">
        <w:rPr>
          <w:rFonts w:ascii="Times New Roman" w:hAnsi="Times New Roman"/>
          <w:lang w:val="en-GB"/>
        </w:rPr>
        <w:t xml:space="preserve">ither side of the display, </w:t>
      </w:r>
      <w:proofErr w:type="spellStart"/>
      <w:r w:rsidR="00D56A8F">
        <w:rPr>
          <w:rFonts w:ascii="Times New Roman" w:hAnsi="Times New Roman"/>
          <w:lang w:val="en-GB"/>
        </w:rPr>
        <w:t>center</w:t>
      </w:r>
      <w:r w:rsidR="002745C3">
        <w:rPr>
          <w:rFonts w:ascii="Times New Roman" w:hAnsi="Times New Roman"/>
          <w:lang w:val="en-GB"/>
        </w:rPr>
        <w:t>ed</w:t>
      </w:r>
      <w:proofErr w:type="spellEnd"/>
      <w:r w:rsidR="002745C3">
        <w:rPr>
          <w:rFonts w:ascii="Times New Roman" w:hAnsi="Times New Roman"/>
          <w:lang w:val="en-GB"/>
        </w:rPr>
        <w:t xml:space="preserve"> vertically</w:t>
      </w:r>
      <w:r>
        <w:rPr>
          <w:rFonts w:ascii="Times New Roman" w:hAnsi="Times New Roman"/>
          <w:lang w:val="en-GB"/>
        </w:rPr>
        <w:t xml:space="preserve">. In </w:t>
      </w:r>
      <w:r w:rsidR="00D56A8F">
        <w:rPr>
          <w:rFonts w:ascii="Times New Roman" w:hAnsi="Times New Roman"/>
          <w:lang w:val="en-GB"/>
        </w:rPr>
        <w:t>addition,</w:t>
      </w:r>
      <w:r>
        <w:rPr>
          <w:rFonts w:ascii="Times New Roman" w:hAnsi="Times New Roman"/>
          <w:lang w:val="en-GB"/>
        </w:rPr>
        <w:t xml:space="preserve"> there </w:t>
      </w:r>
      <w:r w:rsidR="00456521">
        <w:rPr>
          <w:rFonts w:ascii="Times New Roman" w:hAnsi="Times New Roman"/>
          <w:lang w:val="en-GB"/>
        </w:rPr>
        <w:t>is</w:t>
      </w:r>
      <w:r>
        <w:rPr>
          <w:rFonts w:ascii="Times New Roman" w:hAnsi="Times New Roman"/>
          <w:lang w:val="en-GB"/>
        </w:rPr>
        <w:t xml:space="preserve"> a</w:t>
      </w:r>
      <w:r w:rsidR="00A144C4">
        <w:rPr>
          <w:rFonts w:ascii="Times New Roman" w:hAnsi="Times New Roman"/>
          <w:lang w:val="en-GB"/>
        </w:rPr>
        <w:t xml:space="preserve"> red fixation cross</w:t>
      </w:r>
      <w:r w:rsidR="002745C3">
        <w:rPr>
          <w:rFonts w:ascii="Times New Roman" w:hAnsi="Times New Roman"/>
          <w:lang w:val="en-GB"/>
        </w:rPr>
        <w:t xml:space="preserve"> </w:t>
      </w:r>
      <w:r w:rsidR="00A144C4">
        <w:rPr>
          <w:rFonts w:ascii="Times New Roman" w:hAnsi="Times New Roman"/>
          <w:lang w:val="en-GB"/>
        </w:rPr>
        <w:t xml:space="preserve">made of </w:t>
      </w:r>
      <w:ins w:id="15" w:author="Jessica Stanis" w:date="2015-07-30T13:08:00Z">
        <w:r w:rsidR="009C271E">
          <w:rPr>
            <w:rFonts w:ascii="Times New Roman" w:hAnsi="Times New Roman"/>
            <w:lang w:val="en-GB"/>
          </w:rPr>
          <w:t>0.5</w:t>
        </w:r>
      </w:ins>
      <w:del w:id="16" w:author="Jessica Stanis" w:date="2015-07-30T13:08:00Z">
        <w:r w:rsidR="002745C3" w:rsidDel="009C271E">
          <w:rPr>
            <w:rFonts w:ascii="Times New Roman" w:hAnsi="Times New Roman"/>
            <w:lang w:val="en-GB"/>
          </w:rPr>
          <w:delText>½</w:delText>
        </w:r>
      </w:del>
      <w:r>
        <w:rPr>
          <w:rFonts w:ascii="Times New Roman" w:hAnsi="Times New Roman"/>
          <w:lang w:val="en-GB"/>
        </w:rPr>
        <w:t xml:space="preserve"> in</w:t>
      </w:r>
      <w:del w:id="17" w:author="Jessica Stanis" w:date="2015-07-30T13:08:00Z">
        <w:r w:rsidDel="009C271E">
          <w:rPr>
            <w:rFonts w:ascii="Times New Roman" w:hAnsi="Times New Roman"/>
            <w:lang w:val="en-GB"/>
          </w:rPr>
          <w:delText>ch</w:delText>
        </w:r>
      </w:del>
      <w:r w:rsidR="00A144C4">
        <w:rPr>
          <w:rFonts w:ascii="Times New Roman" w:hAnsi="Times New Roman"/>
          <w:lang w:val="en-GB"/>
        </w:rPr>
        <w:t xml:space="preserve"> long lines</w:t>
      </w:r>
      <w:r>
        <w:rPr>
          <w:rFonts w:ascii="Times New Roman" w:hAnsi="Times New Roman"/>
          <w:lang w:val="en-GB"/>
        </w:rPr>
        <w:t>,</w:t>
      </w:r>
      <w:r w:rsidR="00A144C4">
        <w:rPr>
          <w:rFonts w:ascii="Times New Roman" w:hAnsi="Times New Roman"/>
          <w:lang w:val="en-GB"/>
        </w:rPr>
        <w:t xml:space="preserve"> located</w:t>
      </w:r>
      <w:r>
        <w:rPr>
          <w:rFonts w:ascii="Times New Roman" w:hAnsi="Times New Roman"/>
          <w:lang w:val="en-GB"/>
        </w:rPr>
        <w:t xml:space="preserve"> exactly in the </w:t>
      </w:r>
      <w:proofErr w:type="spellStart"/>
      <w:r>
        <w:rPr>
          <w:rFonts w:ascii="Times New Roman" w:hAnsi="Times New Roman"/>
          <w:lang w:val="en-GB"/>
        </w:rPr>
        <w:t>ce</w:t>
      </w:r>
      <w:r w:rsidR="002745C3">
        <w:rPr>
          <w:rFonts w:ascii="Times New Roman" w:hAnsi="Times New Roman"/>
          <w:lang w:val="en-GB"/>
        </w:rPr>
        <w:t>nter</w:t>
      </w:r>
      <w:proofErr w:type="spellEnd"/>
      <w:r w:rsidR="002745C3">
        <w:rPr>
          <w:rFonts w:ascii="Times New Roman" w:hAnsi="Times New Roman"/>
          <w:lang w:val="en-GB"/>
        </w:rPr>
        <w:t xml:space="preserve"> of the display</w:t>
      </w:r>
      <w:r w:rsidR="00570CFB">
        <w:rPr>
          <w:rFonts w:ascii="Times New Roman" w:hAnsi="Times New Roman"/>
          <w:lang w:val="en-GB"/>
        </w:rPr>
        <w:t>. The green boxes should be about 1.5 in</w:t>
      </w:r>
      <w:del w:id="18" w:author="Jessica Stanis" w:date="2015-07-30T13:08:00Z">
        <w:r w:rsidR="00570CFB" w:rsidDel="009C271E">
          <w:rPr>
            <w:rFonts w:ascii="Times New Roman" w:hAnsi="Times New Roman"/>
            <w:lang w:val="en-GB"/>
          </w:rPr>
          <w:delText>ches</w:delText>
        </w:r>
      </w:del>
      <w:r w:rsidR="00570CFB">
        <w:rPr>
          <w:rFonts w:ascii="Times New Roman" w:hAnsi="Times New Roman"/>
          <w:lang w:val="en-GB"/>
        </w:rPr>
        <w:t xml:space="preserve"> away from the edges of the display.</w:t>
      </w:r>
      <w:r w:rsidR="00D56A8F">
        <w:rPr>
          <w:rFonts w:ascii="Times New Roman" w:hAnsi="Times New Roman"/>
          <w:lang w:val="en-GB"/>
        </w:rPr>
        <w:br/>
      </w:r>
    </w:p>
    <w:p w14:paraId="62D16708" w14:textId="7F9EDA3D" w:rsidR="00F634B6" w:rsidRPr="0077517C" w:rsidRDefault="00F634B6" w:rsidP="002745C3">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In the second frame, the fixation cross is replaced by a cue, an arrow that points at one of the two green boxes. Make the arrow red, and easy to see, as shown in</w:t>
      </w:r>
      <w:r w:rsidR="0077517C">
        <w:rPr>
          <w:rFonts w:ascii="Times New Roman" w:hAnsi="Times New Roman"/>
          <w:lang w:val="en-GB"/>
        </w:rPr>
        <w:t xml:space="preserve"> </w:t>
      </w:r>
      <w:r w:rsidR="0077517C" w:rsidRPr="00D56A8F">
        <w:rPr>
          <w:rFonts w:ascii="Times New Roman" w:hAnsi="Times New Roman"/>
          <w:b/>
          <w:lang w:val="en-GB"/>
        </w:rPr>
        <w:t>Figure 1</w:t>
      </w:r>
      <w:r>
        <w:rPr>
          <w:rFonts w:ascii="Times New Roman" w:hAnsi="Times New Roman"/>
          <w:lang w:val="en-GB"/>
        </w:rPr>
        <w:t>.</w:t>
      </w:r>
      <w:r w:rsidR="00D56A8F">
        <w:rPr>
          <w:rFonts w:ascii="Times New Roman" w:hAnsi="Times New Roman"/>
          <w:lang w:val="en-GB"/>
        </w:rPr>
        <w:br/>
      </w:r>
    </w:p>
    <w:p w14:paraId="70FEE230" w14:textId="633147CA" w:rsidR="0077517C" w:rsidRPr="0046074C" w:rsidRDefault="0077517C" w:rsidP="002745C3">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In</w:t>
      </w:r>
      <w:r w:rsidR="0046074C">
        <w:rPr>
          <w:rFonts w:ascii="Times New Roman" w:hAnsi="Times New Roman"/>
          <w:lang w:val="en-GB"/>
        </w:rPr>
        <w:t xml:space="preserve"> frame 3, a ‘T’ or ‘L’ </w:t>
      </w:r>
      <w:r w:rsidR="00456521">
        <w:rPr>
          <w:rFonts w:ascii="Times New Roman" w:hAnsi="Times New Roman"/>
          <w:lang w:val="en-GB"/>
        </w:rPr>
        <w:t>is</w:t>
      </w:r>
      <w:r w:rsidR="0046074C">
        <w:rPr>
          <w:rFonts w:ascii="Times New Roman" w:hAnsi="Times New Roman"/>
          <w:lang w:val="en-GB"/>
        </w:rPr>
        <w:t xml:space="preserve"> added to one of the two boxes, and the arrow from frame 2 </w:t>
      </w:r>
      <w:ins w:id="19" w:author="Jessica Stanis" w:date="2015-07-30T13:12:00Z">
        <w:r w:rsidR="009C271E">
          <w:rPr>
            <w:rFonts w:ascii="Times New Roman" w:hAnsi="Times New Roman"/>
            <w:lang w:val="en-GB"/>
          </w:rPr>
          <w:t>is</w:t>
        </w:r>
      </w:ins>
      <w:del w:id="20" w:author="Jessica Stanis" w:date="2015-07-30T13:12:00Z">
        <w:r w:rsidR="00456521" w:rsidDel="009C271E">
          <w:rPr>
            <w:rFonts w:ascii="Times New Roman" w:hAnsi="Times New Roman"/>
            <w:lang w:val="en-GB"/>
          </w:rPr>
          <w:delText>are</w:delText>
        </w:r>
      </w:del>
      <w:r w:rsidR="0046074C">
        <w:rPr>
          <w:rFonts w:ascii="Times New Roman" w:hAnsi="Times New Roman"/>
          <w:lang w:val="en-GB"/>
        </w:rPr>
        <w:t xml:space="preserve"> replaced by the reappearance of the fixation cross. </w:t>
      </w:r>
      <w:r w:rsidR="00D56A8F">
        <w:rPr>
          <w:rFonts w:ascii="Times New Roman" w:hAnsi="Times New Roman"/>
          <w:lang w:val="en-GB"/>
        </w:rPr>
        <w:br/>
      </w:r>
    </w:p>
    <w:p w14:paraId="100629FD" w14:textId="7FA1F171" w:rsidR="0046074C" w:rsidRPr="000C0843" w:rsidRDefault="0046074C" w:rsidP="0046074C">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 xml:space="preserve">The participant’s task </w:t>
      </w:r>
      <w:r w:rsidR="00456521">
        <w:rPr>
          <w:rFonts w:ascii="Times New Roman" w:hAnsi="Times New Roman"/>
          <w:lang w:val="en-GB"/>
        </w:rPr>
        <w:t>is</w:t>
      </w:r>
      <w:r>
        <w:rPr>
          <w:rFonts w:ascii="Times New Roman" w:hAnsi="Times New Roman"/>
          <w:lang w:val="en-GB"/>
        </w:rPr>
        <w:t xml:space="preserve"> to indicate whether the letter in the box is an ‘L’ or a ‘T’ using the appropriate keys.</w:t>
      </w:r>
      <w:r w:rsidR="000C0843">
        <w:rPr>
          <w:rFonts w:ascii="Times New Roman" w:hAnsi="Times New Roman"/>
          <w:lang w:val="en-GB"/>
        </w:rPr>
        <w:t xml:space="preserve"> Each letter will appear 50% of the time. </w:t>
      </w:r>
      <w:r w:rsidR="00D56A8F">
        <w:rPr>
          <w:rFonts w:ascii="Times New Roman" w:hAnsi="Times New Roman"/>
          <w:lang w:val="en-GB"/>
        </w:rPr>
        <w:br/>
      </w:r>
    </w:p>
    <w:p w14:paraId="261874E6" w14:textId="25BED2AA" w:rsidR="000C0843" w:rsidRPr="000C0843" w:rsidRDefault="000C0843" w:rsidP="0046074C">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In 80% of the trials, the letter appear</w:t>
      </w:r>
      <w:r w:rsidR="00456521">
        <w:rPr>
          <w:rFonts w:ascii="Times New Roman" w:hAnsi="Times New Roman"/>
          <w:lang w:val="en-GB"/>
        </w:rPr>
        <w:t>s</w:t>
      </w:r>
      <w:r>
        <w:rPr>
          <w:rFonts w:ascii="Times New Roman" w:hAnsi="Times New Roman"/>
          <w:lang w:val="en-GB"/>
        </w:rPr>
        <w:t xml:space="preserve"> in the box that the arrow points to in frame 2. These are called ‘</w:t>
      </w:r>
      <w:ins w:id="21" w:author="Jessica Stanis" w:date="2015-07-30T13:50:00Z">
        <w:r w:rsidR="00FC7A31">
          <w:rPr>
            <w:rFonts w:ascii="Times New Roman" w:hAnsi="Times New Roman"/>
            <w:lang w:val="en-GB"/>
          </w:rPr>
          <w:t>c</w:t>
        </w:r>
      </w:ins>
      <w:del w:id="22" w:author="Jessica Stanis" w:date="2015-07-30T13:50:00Z">
        <w:r w:rsidDel="00FC7A31">
          <w:rPr>
            <w:rFonts w:ascii="Times New Roman" w:hAnsi="Times New Roman"/>
            <w:lang w:val="en-GB"/>
          </w:rPr>
          <w:delText>C</w:delText>
        </w:r>
      </w:del>
      <w:r>
        <w:rPr>
          <w:rFonts w:ascii="Times New Roman" w:hAnsi="Times New Roman"/>
          <w:lang w:val="en-GB"/>
        </w:rPr>
        <w:t xml:space="preserve">ongruent’ trials. In the remaining 20% of </w:t>
      </w:r>
      <w:r>
        <w:rPr>
          <w:rFonts w:ascii="Times New Roman" w:hAnsi="Times New Roman"/>
          <w:lang w:val="en-GB"/>
        </w:rPr>
        <w:lastRenderedPageBreak/>
        <w:t>trials, the letter appear</w:t>
      </w:r>
      <w:r w:rsidR="00456521">
        <w:rPr>
          <w:rFonts w:ascii="Times New Roman" w:hAnsi="Times New Roman"/>
          <w:lang w:val="en-GB"/>
        </w:rPr>
        <w:t>s</w:t>
      </w:r>
      <w:r>
        <w:rPr>
          <w:rFonts w:ascii="Times New Roman" w:hAnsi="Times New Roman"/>
          <w:lang w:val="en-GB"/>
        </w:rPr>
        <w:t xml:space="preserve"> opposite the arrow’s direction. These are called ‘</w:t>
      </w:r>
      <w:ins w:id="23" w:author="Jessica Stanis" w:date="2015-07-30T13:50:00Z">
        <w:r w:rsidR="00FC7A31">
          <w:rPr>
            <w:rFonts w:ascii="Times New Roman" w:hAnsi="Times New Roman"/>
            <w:lang w:val="en-GB"/>
          </w:rPr>
          <w:t>i</w:t>
        </w:r>
      </w:ins>
      <w:del w:id="24" w:author="Jessica Stanis" w:date="2015-07-30T13:50:00Z">
        <w:r w:rsidDel="00FC7A31">
          <w:rPr>
            <w:rFonts w:ascii="Times New Roman" w:hAnsi="Times New Roman"/>
            <w:lang w:val="en-GB"/>
          </w:rPr>
          <w:delText>I</w:delText>
        </w:r>
      </w:del>
      <w:r>
        <w:rPr>
          <w:rFonts w:ascii="Times New Roman" w:hAnsi="Times New Roman"/>
          <w:lang w:val="en-GB"/>
        </w:rPr>
        <w:t xml:space="preserve">ncongruent’ trials. </w:t>
      </w:r>
      <w:r w:rsidR="00456521">
        <w:rPr>
          <w:rFonts w:ascii="Times New Roman" w:hAnsi="Times New Roman"/>
          <w:lang w:val="en-GB"/>
        </w:rPr>
        <w:br/>
      </w:r>
    </w:p>
    <w:p w14:paraId="1BDA39B8" w14:textId="313D90AF" w:rsidR="000C0843" w:rsidRPr="000C0843" w:rsidRDefault="000C0843" w:rsidP="000C0843">
      <w:pPr>
        <w:pStyle w:val="ListParagraph"/>
        <w:widowControl w:val="0"/>
        <w:numPr>
          <w:ilvl w:val="4"/>
          <w:numId w:val="1"/>
        </w:numPr>
        <w:autoSpaceDE w:val="0"/>
        <w:autoSpaceDN w:val="0"/>
        <w:adjustRightInd w:val="0"/>
        <w:rPr>
          <w:rFonts w:ascii="Times New Roman" w:hAnsi="Times New Roman"/>
          <w:b/>
          <w:lang w:val="en-GB"/>
        </w:rPr>
      </w:pPr>
      <w:r>
        <w:rPr>
          <w:rFonts w:ascii="Times New Roman" w:hAnsi="Times New Roman"/>
          <w:lang w:val="en-GB"/>
        </w:rPr>
        <w:t xml:space="preserve">Overall, the letters will appear equally often on the right or left. </w:t>
      </w:r>
      <w:r w:rsidR="00456521">
        <w:rPr>
          <w:rFonts w:ascii="Times New Roman" w:hAnsi="Times New Roman"/>
          <w:lang w:val="en-GB"/>
        </w:rPr>
        <w:br/>
      </w:r>
    </w:p>
    <w:p w14:paraId="7DAC1E67" w14:textId="5D19515E" w:rsidR="000C0843" w:rsidRPr="000C0843" w:rsidRDefault="000C0843" w:rsidP="000C0843">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Sequence the experiment</w:t>
      </w:r>
      <w:r w:rsidR="00456521">
        <w:rPr>
          <w:rFonts w:ascii="Times New Roman" w:hAnsi="Times New Roman"/>
          <w:lang w:val="en-GB"/>
        </w:rPr>
        <w:t>,</w:t>
      </w:r>
      <w:r>
        <w:rPr>
          <w:rFonts w:ascii="Times New Roman" w:hAnsi="Times New Roman"/>
          <w:lang w:val="en-GB"/>
        </w:rPr>
        <w:t xml:space="preserve"> just as described, to include the correct proportions of </w:t>
      </w:r>
      <w:ins w:id="25" w:author="Jessica Stanis" w:date="2015-07-30T13:13:00Z">
        <w:r w:rsidR="009C271E">
          <w:rPr>
            <w:rFonts w:ascii="Times New Roman" w:hAnsi="Times New Roman"/>
            <w:lang w:val="en-GB"/>
          </w:rPr>
          <w:t>c</w:t>
        </w:r>
      </w:ins>
      <w:del w:id="26" w:author="Jessica Stanis" w:date="2015-07-30T13:13:00Z">
        <w:r w:rsidDel="009C271E">
          <w:rPr>
            <w:rFonts w:ascii="Times New Roman" w:hAnsi="Times New Roman"/>
            <w:lang w:val="en-GB"/>
          </w:rPr>
          <w:delText>C</w:delText>
        </w:r>
      </w:del>
      <w:r>
        <w:rPr>
          <w:rFonts w:ascii="Times New Roman" w:hAnsi="Times New Roman"/>
          <w:lang w:val="en-GB"/>
        </w:rPr>
        <w:t xml:space="preserve">ongruent and </w:t>
      </w:r>
      <w:ins w:id="27" w:author="Jessica Stanis" w:date="2015-07-30T13:13:00Z">
        <w:r w:rsidR="009C271E">
          <w:rPr>
            <w:rFonts w:ascii="Times New Roman" w:hAnsi="Times New Roman"/>
            <w:lang w:val="en-GB"/>
          </w:rPr>
          <w:t>i</w:t>
        </w:r>
      </w:ins>
      <w:del w:id="28" w:author="Jessica Stanis" w:date="2015-07-30T13:13:00Z">
        <w:r w:rsidDel="009C271E">
          <w:rPr>
            <w:rFonts w:ascii="Times New Roman" w:hAnsi="Times New Roman"/>
            <w:lang w:val="en-GB"/>
          </w:rPr>
          <w:delText>I</w:delText>
        </w:r>
      </w:del>
      <w:r>
        <w:rPr>
          <w:rFonts w:ascii="Times New Roman" w:hAnsi="Times New Roman"/>
          <w:lang w:val="en-GB"/>
        </w:rPr>
        <w:t xml:space="preserve">ncongruent trials in a random order. Include </w:t>
      </w:r>
      <w:r w:rsidR="003859D4">
        <w:rPr>
          <w:rFonts w:ascii="Times New Roman" w:hAnsi="Times New Roman"/>
          <w:lang w:val="en-GB"/>
        </w:rPr>
        <w:t>400</w:t>
      </w:r>
      <w:r>
        <w:rPr>
          <w:rFonts w:ascii="Times New Roman" w:hAnsi="Times New Roman"/>
          <w:lang w:val="en-GB"/>
        </w:rPr>
        <w:t xml:space="preserve"> trials total (</w:t>
      </w:r>
      <w:r w:rsidR="003859D4">
        <w:rPr>
          <w:rFonts w:ascii="Times New Roman" w:hAnsi="Times New Roman"/>
          <w:lang w:val="en-GB"/>
        </w:rPr>
        <w:t>320</w:t>
      </w:r>
      <w:r>
        <w:rPr>
          <w:rFonts w:ascii="Times New Roman" w:hAnsi="Times New Roman"/>
          <w:lang w:val="en-GB"/>
        </w:rPr>
        <w:t xml:space="preserve"> </w:t>
      </w:r>
      <w:ins w:id="29" w:author="Jessica Stanis" w:date="2015-07-30T13:13:00Z">
        <w:r w:rsidR="009C271E">
          <w:rPr>
            <w:rFonts w:ascii="Times New Roman" w:hAnsi="Times New Roman"/>
            <w:lang w:val="en-GB"/>
          </w:rPr>
          <w:t>c</w:t>
        </w:r>
      </w:ins>
      <w:del w:id="30" w:author="Jessica Stanis" w:date="2015-07-30T13:13:00Z">
        <w:r w:rsidDel="009C271E">
          <w:rPr>
            <w:rFonts w:ascii="Times New Roman" w:hAnsi="Times New Roman"/>
            <w:lang w:val="en-GB"/>
          </w:rPr>
          <w:delText>C</w:delText>
        </w:r>
      </w:del>
      <w:r>
        <w:rPr>
          <w:rFonts w:ascii="Times New Roman" w:hAnsi="Times New Roman"/>
          <w:lang w:val="en-GB"/>
        </w:rPr>
        <w:t xml:space="preserve">ongruent and </w:t>
      </w:r>
      <w:r w:rsidR="003859D4">
        <w:rPr>
          <w:rFonts w:ascii="Times New Roman" w:hAnsi="Times New Roman"/>
          <w:lang w:val="en-GB"/>
        </w:rPr>
        <w:t>80</w:t>
      </w:r>
      <w:r>
        <w:rPr>
          <w:rFonts w:ascii="Times New Roman" w:hAnsi="Times New Roman"/>
          <w:lang w:val="en-GB"/>
        </w:rPr>
        <w:t xml:space="preserve"> </w:t>
      </w:r>
      <w:ins w:id="31" w:author="Jessica Stanis" w:date="2015-07-30T13:13:00Z">
        <w:r w:rsidR="009C271E">
          <w:rPr>
            <w:rFonts w:ascii="Times New Roman" w:hAnsi="Times New Roman"/>
            <w:lang w:val="en-GB"/>
          </w:rPr>
          <w:t>i</w:t>
        </w:r>
      </w:ins>
      <w:del w:id="32" w:author="Jessica Stanis" w:date="2015-07-30T13:13:00Z">
        <w:r w:rsidDel="009C271E">
          <w:rPr>
            <w:rFonts w:ascii="Times New Roman" w:hAnsi="Times New Roman"/>
            <w:lang w:val="en-GB"/>
          </w:rPr>
          <w:delText>I</w:delText>
        </w:r>
      </w:del>
      <w:r>
        <w:rPr>
          <w:rFonts w:ascii="Times New Roman" w:hAnsi="Times New Roman"/>
          <w:lang w:val="en-GB"/>
        </w:rPr>
        <w:t>ncongruent).</w:t>
      </w:r>
      <w:r w:rsidR="00456521">
        <w:rPr>
          <w:rFonts w:ascii="Times New Roman" w:hAnsi="Times New Roman"/>
          <w:lang w:val="en-GB"/>
        </w:rPr>
        <w:br/>
      </w:r>
    </w:p>
    <w:p w14:paraId="770F883B" w14:textId="30FFA14C" w:rsidR="000C0843" w:rsidRPr="000C0843" w:rsidRDefault="000C0843" w:rsidP="000C0843">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Frame 1 should remain present in each trial for 100 m</w:t>
      </w:r>
      <w:r w:rsidR="00BA51A6">
        <w:rPr>
          <w:rFonts w:ascii="Times New Roman" w:hAnsi="Times New Roman"/>
          <w:lang w:val="en-GB"/>
        </w:rPr>
        <w:t>s</w:t>
      </w:r>
      <w:r>
        <w:rPr>
          <w:rFonts w:ascii="Times New Roman" w:hAnsi="Times New Roman"/>
          <w:lang w:val="en-GB"/>
        </w:rPr>
        <w:t>, frame 2 for 100 ms, and frame 3</w:t>
      </w:r>
      <w:r w:rsidR="00C22D78">
        <w:rPr>
          <w:rFonts w:ascii="Times New Roman" w:hAnsi="Times New Roman"/>
          <w:lang w:val="en-GB"/>
        </w:rPr>
        <w:t xml:space="preserve"> should remain present until a response is recorded. </w:t>
      </w:r>
      <w:r w:rsidR="00456521">
        <w:rPr>
          <w:rFonts w:ascii="Times New Roman" w:hAnsi="Times New Roman"/>
          <w:lang w:val="en-GB"/>
        </w:rPr>
        <w:br/>
      </w:r>
    </w:p>
    <w:p w14:paraId="18C3536D" w14:textId="6874992D" w:rsidR="00BD6C5E" w:rsidRPr="00456521" w:rsidRDefault="000C0843" w:rsidP="00BD6C5E">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Finally, be sure to program the experiment to collect relevant data. The output file should have a header like that shown in the table in </w:t>
      </w:r>
      <w:r w:rsidRPr="00456521">
        <w:rPr>
          <w:rFonts w:ascii="Times New Roman" w:hAnsi="Times New Roman"/>
          <w:b/>
          <w:lang w:val="en-GB"/>
        </w:rPr>
        <w:t>Figure 2</w:t>
      </w:r>
      <w:r>
        <w:rPr>
          <w:rFonts w:ascii="Times New Roman" w:hAnsi="Times New Roman"/>
          <w:lang w:val="en-GB"/>
        </w:rPr>
        <w:t>, with each row including the data from one trial: the trial number, the position of the letter that appeared (</w:t>
      </w:r>
      <w:ins w:id="33" w:author="Jessica Stanis" w:date="2015-07-30T13:30:00Z">
        <w:r w:rsidR="00532D08">
          <w:rPr>
            <w:rFonts w:ascii="Times New Roman" w:hAnsi="Times New Roman"/>
            <w:lang w:val="en-GB"/>
          </w:rPr>
          <w:t>l</w:t>
        </w:r>
      </w:ins>
      <w:del w:id="34" w:author="Jessica Stanis" w:date="2015-07-30T13:30:00Z">
        <w:r w:rsidDel="00532D08">
          <w:rPr>
            <w:rFonts w:ascii="Times New Roman" w:hAnsi="Times New Roman"/>
            <w:lang w:val="en-GB"/>
          </w:rPr>
          <w:delText>L</w:delText>
        </w:r>
      </w:del>
      <w:r>
        <w:rPr>
          <w:rFonts w:ascii="Times New Roman" w:hAnsi="Times New Roman"/>
          <w:lang w:val="en-GB"/>
        </w:rPr>
        <w:t xml:space="preserve">eft or </w:t>
      </w:r>
      <w:ins w:id="35" w:author="Jessica Stanis" w:date="2015-07-30T13:30:00Z">
        <w:r w:rsidR="00532D08">
          <w:rPr>
            <w:rFonts w:ascii="Times New Roman" w:hAnsi="Times New Roman"/>
            <w:lang w:val="en-GB"/>
          </w:rPr>
          <w:t>r</w:t>
        </w:r>
      </w:ins>
      <w:del w:id="36" w:author="Jessica Stanis" w:date="2015-07-30T13:30:00Z">
        <w:r w:rsidDel="00532D08">
          <w:rPr>
            <w:rFonts w:ascii="Times New Roman" w:hAnsi="Times New Roman"/>
            <w:lang w:val="en-GB"/>
          </w:rPr>
          <w:delText>R</w:delText>
        </w:r>
      </w:del>
      <w:r>
        <w:rPr>
          <w:rFonts w:ascii="Times New Roman" w:hAnsi="Times New Roman"/>
          <w:lang w:val="en-GB"/>
        </w:rPr>
        <w:t xml:space="preserve">ight), the specific letter that appeared (L or T), whether the trial was </w:t>
      </w:r>
      <w:ins w:id="37" w:author="Jessica Stanis" w:date="2015-07-30T13:30:00Z">
        <w:r w:rsidR="00532D08">
          <w:rPr>
            <w:rFonts w:ascii="Times New Roman" w:hAnsi="Times New Roman"/>
            <w:lang w:val="en-GB"/>
          </w:rPr>
          <w:t>c</w:t>
        </w:r>
      </w:ins>
      <w:del w:id="38" w:author="Jessica Stanis" w:date="2015-07-30T13:30:00Z">
        <w:r w:rsidDel="00532D08">
          <w:rPr>
            <w:rFonts w:ascii="Times New Roman" w:hAnsi="Times New Roman"/>
            <w:lang w:val="en-GB"/>
          </w:rPr>
          <w:delText>C</w:delText>
        </w:r>
      </w:del>
      <w:r>
        <w:rPr>
          <w:rFonts w:ascii="Times New Roman" w:hAnsi="Times New Roman"/>
          <w:lang w:val="en-GB"/>
        </w:rPr>
        <w:t xml:space="preserve">ongruent or </w:t>
      </w:r>
      <w:ins w:id="39" w:author="Jessica Stanis" w:date="2015-07-30T13:30:00Z">
        <w:r w:rsidR="00532D08">
          <w:rPr>
            <w:rFonts w:ascii="Times New Roman" w:hAnsi="Times New Roman"/>
            <w:lang w:val="en-GB"/>
          </w:rPr>
          <w:t>i</w:t>
        </w:r>
      </w:ins>
      <w:del w:id="40" w:author="Jessica Stanis" w:date="2015-07-30T13:30:00Z">
        <w:r w:rsidDel="00532D08">
          <w:rPr>
            <w:rFonts w:ascii="Times New Roman" w:hAnsi="Times New Roman"/>
            <w:lang w:val="en-GB"/>
          </w:rPr>
          <w:delText>I</w:delText>
        </w:r>
      </w:del>
      <w:r>
        <w:rPr>
          <w:rFonts w:ascii="Times New Roman" w:hAnsi="Times New Roman"/>
          <w:lang w:val="en-GB"/>
        </w:rPr>
        <w:t xml:space="preserve">ncongruent (called the </w:t>
      </w:r>
      <w:ins w:id="41" w:author="Jessica Stanis" w:date="2015-07-30T13:30:00Z">
        <w:r w:rsidR="00532D08">
          <w:rPr>
            <w:rFonts w:ascii="Times New Roman" w:hAnsi="Times New Roman"/>
            <w:lang w:val="en-GB"/>
          </w:rPr>
          <w:t>c</w:t>
        </w:r>
      </w:ins>
      <w:del w:id="42" w:author="Jessica Stanis" w:date="2015-07-30T13:30:00Z">
        <w:r w:rsidDel="00532D08">
          <w:rPr>
            <w:rFonts w:ascii="Times New Roman" w:hAnsi="Times New Roman"/>
            <w:lang w:val="en-GB"/>
          </w:rPr>
          <w:delText>C</w:delText>
        </w:r>
      </w:del>
      <w:r>
        <w:rPr>
          <w:rFonts w:ascii="Times New Roman" w:hAnsi="Times New Roman"/>
          <w:lang w:val="en-GB"/>
        </w:rPr>
        <w:t>ondition), the keypress made by the participant, and importantly, the reaction time</w:t>
      </w:r>
      <w:del w:id="43" w:author="Jessica Stanis" w:date="2015-07-30T13:31:00Z">
        <w:r w:rsidDel="00532D08">
          <w:rPr>
            <w:rFonts w:ascii="Times New Roman" w:hAnsi="Times New Roman"/>
            <w:lang w:val="en-GB"/>
          </w:rPr>
          <w:delText xml:space="preserve"> </w:delText>
        </w:r>
      </w:del>
      <w:r>
        <w:rPr>
          <w:rFonts w:ascii="Times New Roman" w:hAnsi="Times New Roman"/>
          <w:lang w:val="en-GB"/>
        </w:rPr>
        <w:t>—</w:t>
      </w:r>
      <w:del w:id="44" w:author="Jessica Stanis" w:date="2015-07-30T13:31:00Z">
        <w:r w:rsidDel="00532D08">
          <w:rPr>
            <w:rFonts w:ascii="Times New Roman" w:hAnsi="Times New Roman"/>
            <w:lang w:val="en-GB"/>
          </w:rPr>
          <w:delText xml:space="preserve"> </w:delText>
        </w:r>
      </w:del>
      <w:r>
        <w:rPr>
          <w:rFonts w:ascii="Times New Roman" w:hAnsi="Times New Roman"/>
          <w:lang w:val="en-GB"/>
        </w:rPr>
        <w:t xml:space="preserve">the time it took for the participant to make a keypress, measured from the onset of the letter. (This number should be recorded in milliseconds, and expected to range between 50 and 500). </w:t>
      </w:r>
      <w:r w:rsidR="00456521">
        <w:rPr>
          <w:rFonts w:ascii="Times New Roman" w:hAnsi="Times New Roman"/>
          <w:lang w:val="en-GB"/>
        </w:rPr>
        <w:br/>
      </w:r>
    </w:p>
    <w:p w14:paraId="2EF71E9A" w14:textId="5CB6168E" w:rsidR="007566D8" w:rsidRDefault="00BD6C5E" w:rsidP="007566D8">
      <w:pPr>
        <w:pStyle w:val="ListParagraph"/>
        <w:widowControl w:val="0"/>
        <w:numPr>
          <w:ilvl w:val="0"/>
          <w:numId w:val="1"/>
        </w:numPr>
        <w:autoSpaceDE w:val="0"/>
        <w:autoSpaceDN w:val="0"/>
        <w:adjustRightInd w:val="0"/>
        <w:rPr>
          <w:rFonts w:ascii="Times New Roman" w:hAnsi="Times New Roman"/>
          <w:b/>
          <w:lang w:val="en-GB"/>
        </w:rPr>
      </w:pPr>
      <w:r>
        <w:rPr>
          <w:rFonts w:ascii="Times New Roman" w:hAnsi="Times New Roman"/>
          <w:b/>
          <w:lang w:val="en-GB"/>
        </w:rPr>
        <w:t>Running the Experiment</w:t>
      </w:r>
      <w:r w:rsidR="00456521">
        <w:rPr>
          <w:rFonts w:ascii="Times New Roman" w:hAnsi="Times New Roman"/>
          <w:b/>
          <w:lang w:val="en-GB"/>
        </w:rPr>
        <w:br/>
      </w:r>
    </w:p>
    <w:p w14:paraId="17A50BA2" w14:textId="508C1D67" w:rsidR="00376DA5" w:rsidRPr="00376DA5" w:rsidRDefault="00376DA5" w:rsidP="00376DA5">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To run the experiment, recruit 10 to 20 participants. </w:t>
      </w:r>
      <w:r w:rsidR="00456521">
        <w:rPr>
          <w:rFonts w:ascii="Times New Roman" w:hAnsi="Times New Roman"/>
          <w:lang w:val="en-GB"/>
        </w:rPr>
        <w:br/>
      </w:r>
    </w:p>
    <w:p w14:paraId="31BBFF2C" w14:textId="64CD4327" w:rsidR="00376DA5" w:rsidRPr="00376DA5" w:rsidRDefault="00376DA5" w:rsidP="00376DA5">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When a participant arrives in the lab, explain</w:t>
      </w:r>
      <w:r w:rsidR="00BA51A6">
        <w:rPr>
          <w:rFonts w:ascii="Times New Roman" w:hAnsi="Times New Roman"/>
          <w:lang w:val="en-GB"/>
        </w:rPr>
        <w:t xml:space="preserve"> that</w:t>
      </w:r>
      <w:r>
        <w:rPr>
          <w:rFonts w:ascii="Times New Roman" w:hAnsi="Times New Roman"/>
          <w:lang w:val="en-GB"/>
        </w:rPr>
        <w:t xml:space="preserve"> the experiment they will do is designed to investigate the nature of visual attention, and ask them to complete an informed consent agreement.</w:t>
      </w:r>
      <w:r w:rsidR="00456521">
        <w:rPr>
          <w:rFonts w:ascii="Times New Roman" w:hAnsi="Times New Roman"/>
          <w:lang w:val="en-GB"/>
        </w:rPr>
        <w:br/>
      </w:r>
    </w:p>
    <w:p w14:paraId="4DC19A37" w14:textId="3C78EA50" w:rsidR="00376DA5" w:rsidRPr="00376DA5" w:rsidRDefault="00456521" w:rsidP="00376DA5">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S</w:t>
      </w:r>
      <w:r w:rsidR="00376DA5">
        <w:rPr>
          <w:rFonts w:ascii="Times New Roman" w:hAnsi="Times New Roman"/>
          <w:lang w:val="en-GB"/>
        </w:rPr>
        <w:t xml:space="preserve">eat the participant in front of your testing computer, with the back of their chair 60 cm away from the monitor. </w:t>
      </w:r>
      <w:r>
        <w:rPr>
          <w:rFonts w:ascii="Times New Roman" w:hAnsi="Times New Roman"/>
          <w:lang w:val="en-GB"/>
        </w:rPr>
        <w:br/>
      </w:r>
    </w:p>
    <w:p w14:paraId="73ABDDB4" w14:textId="31960DE1" w:rsidR="00376DA5" w:rsidRPr="00376DA5" w:rsidRDefault="00376DA5" w:rsidP="00376DA5">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Explain the instructions to them in detail:</w:t>
      </w:r>
      <w:r w:rsidR="00BA51A6">
        <w:rPr>
          <w:rFonts w:ascii="Times New Roman" w:hAnsi="Times New Roman"/>
          <w:lang w:val="en-GB"/>
        </w:rPr>
        <w:br/>
      </w:r>
    </w:p>
    <w:p w14:paraId="7A51C5A8" w14:textId="0D844FF8" w:rsidR="00376DA5" w:rsidRPr="003859D4" w:rsidRDefault="00376DA5" w:rsidP="00376DA5">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“Each trial of this experiment will be more or less the same. You will see a red fixation cross at the beginning of each trial. It is important that you keep your eyes fixated at that position at all times. After 100 ms, the fixation cross will be replaced by a red arrow pointing at one of the two green boxes that will also be in the display. Finally, after 100 ms, the arrow will disappear and a letter will appear in one of the two boxes. It will always be an L or a T, and your job is to report which one it is using the appropriate key. We want you to make a keypress as quickly as possible,</w:t>
      </w:r>
      <w:r w:rsidR="00456521">
        <w:rPr>
          <w:rFonts w:ascii="Times New Roman" w:hAnsi="Times New Roman"/>
          <w:lang w:val="en-GB"/>
        </w:rPr>
        <w:t xml:space="preserve"> without sacrificing accuracy, s</w:t>
      </w:r>
      <w:r>
        <w:rPr>
          <w:rFonts w:ascii="Times New Roman" w:hAnsi="Times New Roman"/>
          <w:lang w:val="en-GB"/>
        </w:rPr>
        <w:t xml:space="preserve">o it is a good idea to keep your right index finger on the L key and your left index finger on the T key at all times. After you make a </w:t>
      </w:r>
      <w:r w:rsidR="00912B28">
        <w:rPr>
          <w:rFonts w:ascii="Times New Roman" w:hAnsi="Times New Roman"/>
          <w:lang w:val="en-GB"/>
        </w:rPr>
        <w:t>response, there will be a half-</w:t>
      </w:r>
      <w:r>
        <w:rPr>
          <w:rFonts w:ascii="Times New Roman" w:hAnsi="Times New Roman"/>
          <w:lang w:val="en-GB"/>
        </w:rPr>
        <w:t xml:space="preserve">second delay </w:t>
      </w:r>
      <w:r>
        <w:rPr>
          <w:rFonts w:ascii="Times New Roman" w:hAnsi="Times New Roman"/>
          <w:lang w:val="en-GB"/>
        </w:rPr>
        <w:lastRenderedPageBreak/>
        <w:t xml:space="preserve">before the next trial begins. Note that the red arrow will not always point to the place where the letter will eventually appear. You will do 400 trials of the experiment, which should take only about 5 to 10 minutes. </w:t>
      </w:r>
      <w:r w:rsidR="003859D4">
        <w:rPr>
          <w:rFonts w:ascii="Times New Roman" w:hAnsi="Times New Roman"/>
          <w:lang w:val="en-GB"/>
        </w:rPr>
        <w:t>There will be a short break of two minutes when you are halfway through. Do you have any questions?”</w:t>
      </w:r>
      <w:r w:rsidR="00912B28">
        <w:rPr>
          <w:rFonts w:ascii="Times New Roman" w:hAnsi="Times New Roman"/>
          <w:lang w:val="en-GB"/>
        </w:rPr>
        <w:br/>
      </w:r>
    </w:p>
    <w:p w14:paraId="1731A78D" w14:textId="651F6969" w:rsidR="003859D4" w:rsidRPr="00912B28" w:rsidRDefault="003859D4" w:rsidP="003859D4">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Once you answer any questions, start the program, and observe the participant for a few trials to make sure they understood the instructions. Then you can leave the testing room until the experiment is complete. </w:t>
      </w:r>
      <w:r w:rsidR="00912B28">
        <w:rPr>
          <w:rFonts w:ascii="Times New Roman" w:hAnsi="Times New Roman"/>
          <w:lang w:val="en-GB"/>
        </w:rPr>
        <w:br/>
      </w:r>
    </w:p>
    <w:p w14:paraId="42D6CB0B" w14:textId="78181F68" w:rsidR="003859D4" w:rsidRDefault="00434ED5" w:rsidP="003859D4">
      <w:pPr>
        <w:pStyle w:val="ListParagraph"/>
        <w:widowControl w:val="0"/>
        <w:numPr>
          <w:ilvl w:val="0"/>
          <w:numId w:val="1"/>
        </w:numPr>
        <w:autoSpaceDE w:val="0"/>
        <w:autoSpaceDN w:val="0"/>
        <w:adjustRightInd w:val="0"/>
        <w:rPr>
          <w:rFonts w:ascii="Times New Roman" w:hAnsi="Times New Roman"/>
          <w:b/>
          <w:lang w:val="en-GB"/>
        </w:rPr>
      </w:pPr>
      <w:proofErr w:type="spellStart"/>
      <w:r>
        <w:rPr>
          <w:rFonts w:ascii="Times New Roman" w:hAnsi="Times New Roman"/>
          <w:b/>
          <w:lang w:val="en-GB"/>
        </w:rPr>
        <w:t>A</w:t>
      </w:r>
      <w:r w:rsidR="00912B28">
        <w:rPr>
          <w:rFonts w:ascii="Times New Roman" w:hAnsi="Times New Roman"/>
          <w:b/>
          <w:lang w:val="en-GB"/>
        </w:rPr>
        <w:t>nalyz</w:t>
      </w:r>
      <w:r>
        <w:rPr>
          <w:rFonts w:ascii="Times New Roman" w:hAnsi="Times New Roman"/>
          <w:b/>
          <w:lang w:val="en-GB"/>
        </w:rPr>
        <w:t>ing</w:t>
      </w:r>
      <w:proofErr w:type="spellEnd"/>
      <w:r w:rsidR="003859D4">
        <w:rPr>
          <w:rFonts w:ascii="Times New Roman" w:hAnsi="Times New Roman"/>
          <w:b/>
          <w:lang w:val="en-GB"/>
        </w:rPr>
        <w:t xml:space="preserve"> the Results</w:t>
      </w:r>
      <w:r w:rsidR="00912B28">
        <w:rPr>
          <w:rFonts w:ascii="Times New Roman" w:hAnsi="Times New Roman"/>
          <w:b/>
          <w:lang w:val="en-GB"/>
        </w:rPr>
        <w:br/>
      </w:r>
    </w:p>
    <w:p w14:paraId="7623470E" w14:textId="5079CB9C" w:rsidR="00E53CFA" w:rsidRPr="00E53CFA" w:rsidRDefault="00E53CFA" w:rsidP="00E53CFA">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Your program should automatically populate the cells in your results table for each participant as the experiment progresses. Thus at the end of the experiment, you will have a table with 400 rows representing 400 trials for each participant. </w:t>
      </w:r>
      <w:r w:rsidR="00912B28">
        <w:rPr>
          <w:rFonts w:ascii="Times New Roman" w:hAnsi="Times New Roman"/>
          <w:lang w:val="en-GB"/>
        </w:rPr>
        <w:br/>
      </w:r>
    </w:p>
    <w:p w14:paraId="2AE1F6C0" w14:textId="17577A47" w:rsidR="00E53CFA" w:rsidRPr="001F7C9E" w:rsidRDefault="00912B28" w:rsidP="00E53CFA">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First,</w:t>
      </w:r>
      <w:r w:rsidR="00E53CFA">
        <w:rPr>
          <w:rFonts w:ascii="Times New Roman" w:hAnsi="Times New Roman"/>
          <w:lang w:val="en-GB"/>
        </w:rPr>
        <w:t xml:space="preserve"> check that the responses provided </w:t>
      </w:r>
      <w:r>
        <w:rPr>
          <w:rFonts w:ascii="Times New Roman" w:hAnsi="Times New Roman"/>
          <w:lang w:val="en-GB"/>
        </w:rPr>
        <w:t>are</w:t>
      </w:r>
      <w:r w:rsidR="00E53CFA">
        <w:rPr>
          <w:rFonts w:ascii="Times New Roman" w:hAnsi="Times New Roman"/>
          <w:lang w:val="en-GB"/>
        </w:rPr>
        <w:t xml:space="preserve"> accurate. To do this add a column to the table called ‘Accuracy.’</w:t>
      </w:r>
      <w:r w:rsidR="001F7C9E">
        <w:rPr>
          <w:rFonts w:ascii="Times New Roman" w:hAnsi="Times New Roman"/>
          <w:lang w:val="en-GB"/>
        </w:rPr>
        <w:t xml:space="preserve"> </w:t>
      </w:r>
      <w:r w:rsidR="001F7C9E">
        <w:rPr>
          <w:rFonts w:ascii="Times New Roman" w:hAnsi="Times New Roman"/>
          <w:b/>
          <w:lang w:val="en-GB"/>
        </w:rPr>
        <w:t xml:space="preserve">Figure 3 </w:t>
      </w:r>
      <w:r w:rsidR="001F7C9E">
        <w:rPr>
          <w:rFonts w:ascii="Times New Roman" w:hAnsi="Times New Roman"/>
          <w:lang w:val="en-GB"/>
        </w:rPr>
        <w:t>shows a populated data table.</w:t>
      </w:r>
      <w:r>
        <w:rPr>
          <w:rFonts w:ascii="Times New Roman" w:hAnsi="Times New Roman"/>
          <w:lang w:val="en-GB"/>
        </w:rPr>
        <w:br/>
      </w:r>
    </w:p>
    <w:p w14:paraId="3A20E610" w14:textId="11FAA932" w:rsidR="001F7C9E" w:rsidRPr="001F7C9E" w:rsidRDefault="001F7C9E" w:rsidP="001F7C9E">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 xml:space="preserve">To determine whether the response given was correct, compare responses given with the actual identities of the letters show. Recall that the table includes a column for each of these. </w:t>
      </w:r>
      <w:r w:rsidR="00912B28">
        <w:rPr>
          <w:rFonts w:ascii="Times New Roman" w:hAnsi="Times New Roman"/>
          <w:lang w:val="en-GB"/>
        </w:rPr>
        <w:br/>
      </w:r>
    </w:p>
    <w:p w14:paraId="450C7AE0" w14:textId="1CB46F85" w:rsidR="001F7C9E" w:rsidRPr="001F7C9E" w:rsidRDefault="001F7C9E" w:rsidP="001F7C9E">
      <w:pPr>
        <w:pStyle w:val="ListParagraph"/>
        <w:widowControl w:val="0"/>
        <w:numPr>
          <w:ilvl w:val="3"/>
          <w:numId w:val="1"/>
        </w:numPr>
        <w:autoSpaceDE w:val="0"/>
        <w:autoSpaceDN w:val="0"/>
        <w:adjustRightInd w:val="0"/>
        <w:rPr>
          <w:rFonts w:ascii="Times New Roman" w:hAnsi="Times New Roman"/>
          <w:b/>
          <w:lang w:val="en-GB"/>
        </w:rPr>
      </w:pPr>
      <w:r>
        <w:rPr>
          <w:rFonts w:ascii="Times New Roman" w:hAnsi="Times New Roman"/>
          <w:lang w:val="en-GB"/>
        </w:rPr>
        <w:t xml:space="preserve">Excel (or other software) </w:t>
      </w:r>
      <w:r w:rsidR="00912B28">
        <w:rPr>
          <w:rFonts w:ascii="Times New Roman" w:hAnsi="Times New Roman"/>
          <w:lang w:val="en-GB"/>
        </w:rPr>
        <w:t>is</w:t>
      </w:r>
      <w:r>
        <w:rPr>
          <w:rFonts w:ascii="Times New Roman" w:hAnsi="Times New Roman"/>
          <w:lang w:val="en-GB"/>
        </w:rPr>
        <w:t xml:space="preserve"> able to automatically determine whether responses </w:t>
      </w:r>
      <w:r w:rsidR="00912B28">
        <w:rPr>
          <w:rFonts w:ascii="Times New Roman" w:hAnsi="Times New Roman"/>
          <w:lang w:val="en-GB"/>
        </w:rPr>
        <w:t>are</w:t>
      </w:r>
      <w:r>
        <w:rPr>
          <w:rFonts w:ascii="Times New Roman" w:hAnsi="Times New Roman"/>
          <w:lang w:val="en-GB"/>
        </w:rPr>
        <w:t xml:space="preserve"> correct by inputting the following formula into the new column called ‘Accuracy:’</w:t>
      </w:r>
      <w:r w:rsidR="00BA51A6">
        <w:rPr>
          <w:rFonts w:ascii="Times New Roman" w:hAnsi="Times New Roman"/>
          <w:lang w:val="en-GB"/>
        </w:rPr>
        <w:t>:</w:t>
      </w:r>
      <w:r>
        <w:rPr>
          <w:rFonts w:ascii="Times New Roman" w:hAnsi="Times New Roman"/>
          <w:lang w:val="en-GB"/>
        </w:rPr>
        <w:t xml:space="preserve"> </w:t>
      </w:r>
      <w:r w:rsidR="00912B28">
        <w:rPr>
          <w:rFonts w:ascii="Times New Roman" w:hAnsi="Times New Roman"/>
          <w:lang w:val="en-GB"/>
        </w:rPr>
        <w:br/>
      </w:r>
      <w:r>
        <w:rPr>
          <w:rFonts w:ascii="Times New Roman" w:hAnsi="Times New Roman"/>
          <w:lang w:val="en-GB"/>
        </w:rPr>
        <w:t>=if(“Lette</w:t>
      </w:r>
      <w:r w:rsidR="00912B28">
        <w:rPr>
          <w:rFonts w:ascii="Times New Roman" w:hAnsi="Times New Roman"/>
          <w:lang w:val="en-GB"/>
        </w:rPr>
        <w:t>r Type”= “Response Given”,1,0)</w:t>
      </w:r>
      <w:r w:rsidR="00912B28">
        <w:rPr>
          <w:rFonts w:ascii="Times New Roman" w:hAnsi="Times New Roman"/>
          <w:lang w:val="en-GB"/>
        </w:rPr>
        <w:br/>
      </w:r>
      <w:r>
        <w:rPr>
          <w:rFonts w:ascii="Times New Roman" w:hAnsi="Times New Roman"/>
          <w:lang w:val="en-GB"/>
        </w:rPr>
        <w:t>This means that if the character in the Letter Type column is the same as the one in the Response Given column, there wil</w:t>
      </w:r>
      <w:r w:rsidR="00BA51A6">
        <w:rPr>
          <w:rFonts w:ascii="Times New Roman" w:hAnsi="Times New Roman"/>
          <w:lang w:val="en-GB"/>
        </w:rPr>
        <w:t>l be a 1 in the accuracy column. Otherwise,</w:t>
      </w:r>
      <w:r>
        <w:rPr>
          <w:rFonts w:ascii="Times New Roman" w:hAnsi="Times New Roman"/>
          <w:lang w:val="en-GB"/>
        </w:rPr>
        <w:t xml:space="preserve"> there will be a 0, indicating an incorrect response. </w:t>
      </w:r>
      <w:r w:rsidR="00912B28">
        <w:rPr>
          <w:rFonts w:ascii="Times New Roman" w:hAnsi="Times New Roman"/>
          <w:lang w:val="en-GB"/>
        </w:rPr>
        <w:br/>
      </w:r>
    </w:p>
    <w:p w14:paraId="62AD0B68" w14:textId="387DE1DC" w:rsidR="001F7C9E" w:rsidRPr="009142C6" w:rsidRDefault="001F7C9E" w:rsidP="001F7C9E">
      <w:pPr>
        <w:pStyle w:val="ListParagraph"/>
        <w:widowControl w:val="0"/>
        <w:numPr>
          <w:ilvl w:val="3"/>
          <w:numId w:val="1"/>
        </w:numPr>
        <w:autoSpaceDE w:val="0"/>
        <w:autoSpaceDN w:val="0"/>
        <w:adjustRightInd w:val="0"/>
        <w:rPr>
          <w:rFonts w:ascii="Times New Roman" w:hAnsi="Times New Roman"/>
          <w:b/>
          <w:lang w:val="en-GB"/>
        </w:rPr>
      </w:pPr>
      <w:r>
        <w:rPr>
          <w:rFonts w:ascii="Times New Roman" w:hAnsi="Times New Roman"/>
          <w:lang w:val="en-GB"/>
        </w:rPr>
        <w:t xml:space="preserve">Compute average accuracy for each participant by averaging together the values in the new </w:t>
      </w:r>
      <w:ins w:id="45" w:author="Jessica Stanis" w:date="2015-07-30T13:35:00Z">
        <w:r w:rsidR="00532D08">
          <w:rPr>
            <w:rFonts w:ascii="Times New Roman" w:hAnsi="Times New Roman"/>
            <w:lang w:val="en-GB"/>
          </w:rPr>
          <w:t>‘</w:t>
        </w:r>
      </w:ins>
      <w:r>
        <w:rPr>
          <w:rFonts w:ascii="Times New Roman" w:hAnsi="Times New Roman"/>
          <w:lang w:val="en-GB"/>
        </w:rPr>
        <w:t>Accuracy</w:t>
      </w:r>
      <w:ins w:id="46" w:author="Jessica Stanis" w:date="2015-07-30T13:35:00Z">
        <w:r w:rsidR="00532D08">
          <w:rPr>
            <w:rFonts w:ascii="Times New Roman" w:hAnsi="Times New Roman"/>
            <w:lang w:val="en-GB"/>
          </w:rPr>
          <w:t>’</w:t>
        </w:r>
      </w:ins>
      <w:r>
        <w:rPr>
          <w:rFonts w:ascii="Times New Roman" w:hAnsi="Times New Roman"/>
          <w:lang w:val="en-GB"/>
        </w:rPr>
        <w:t xml:space="preserve"> column. If the proportion of correct responses for a participant is les</w:t>
      </w:r>
      <w:r w:rsidR="00912B28">
        <w:rPr>
          <w:rFonts w:ascii="Times New Roman" w:hAnsi="Times New Roman"/>
          <w:lang w:val="en-GB"/>
        </w:rPr>
        <w:t xml:space="preserve">s than </w:t>
      </w:r>
      <w:ins w:id="47" w:author="Jessica Stanis" w:date="2015-07-30T13:36:00Z">
        <w:r w:rsidR="00532D08">
          <w:rPr>
            <w:rFonts w:ascii="Times New Roman" w:hAnsi="Times New Roman"/>
            <w:lang w:val="en-GB"/>
          </w:rPr>
          <w:t>0</w:t>
        </w:r>
      </w:ins>
      <w:r w:rsidR="00912B28">
        <w:rPr>
          <w:rFonts w:ascii="Times New Roman" w:hAnsi="Times New Roman"/>
          <w:lang w:val="en-GB"/>
        </w:rPr>
        <w:t xml:space="preserve">.8, do not further </w:t>
      </w:r>
      <w:proofErr w:type="spellStart"/>
      <w:r w:rsidR="00912B28">
        <w:rPr>
          <w:rFonts w:ascii="Times New Roman" w:hAnsi="Times New Roman"/>
          <w:lang w:val="en-GB"/>
        </w:rPr>
        <w:t>analyz</w:t>
      </w:r>
      <w:r>
        <w:rPr>
          <w:rFonts w:ascii="Times New Roman" w:hAnsi="Times New Roman"/>
          <w:lang w:val="en-GB"/>
        </w:rPr>
        <w:t>e</w:t>
      </w:r>
      <w:proofErr w:type="spellEnd"/>
      <w:r>
        <w:rPr>
          <w:rFonts w:ascii="Times New Roman" w:hAnsi="Times New Roman"/>
          <w:lang w:val="en-GB"/>
        </w:rPr>
        <w:t xml:space="preserve"> the participant’s results; this suggests that the participant either misunderstood the instructions, or did not place priority on performing accurately. </w:t>
      </w:r>
      <w:r w:rsidR="00912B28">
        <w:rPr>
          <w:rFonts w:ascii="Times New Roman" w:hAnsi="Times New Roman"/>
          <w:lang w:val="en-GB"/>
        </w:rPr>
        <w:br/>
      </w:r>
    </w:p>
    <w:p w14:paraId="582AEB66" w14:textId="65BF1A2E" w:rsidR="009142C6" w:rsidRPr="002C7AF3" w:rsidRDefault="009142C6" w:rsidP="009142C6">
      <w:pPr>
        <w:pStyle w:val="ListParagraph"/>
        <w:widowControl w:val="0"/>
        <w:numPr>
          <w:ilvl w:val="2"/>
          <w:numId w:val="1"/>
        </w:numPr>
        <w:autoSpaceDE w:val="0"/>
        <w:autoSpaceDN w:val="0"/>
        <w:adjustRightInd w:val="0"/>
        <w:rPr>
          <w:rFonts w:ascii="Times New Roman" w:hAnsi="Times New Roman"/>
          <w:b/>
          <w:lang w:val="en-GB"/>
        </w:rPr>
      </w:pPr>
      <w:r>
        <w:rPr>
          <w:rFonts w:ascii="Times New Roman" w:hAnsi="Times New Roman"/>
          <w:lang w:val="en-GB"/>
        </w:rPr>
        <w:t xml:space="preserve">Now the measure of interest can be computed. Average together the reaction time for a participant in all the </w:t>
      </w:r>
      <w:ins w:id="48" w:author="Jessica Stanis" w:date="2015-07-30T13:36:00Z">
        <w:r w:rsidR="00532D08">
          <w:rPr>
            <w:rFonts w:ascii="Times New Roman" w:hAnsi="Times New Roman"/>
            <w:lang w:val="en-GB"/>
          </w:rPr>
          <w:t>c</w:t>
        </w:r>
      </w:ins>
      <w:del w:id="49" w:author="Jessica Stanis" w:date="2015-07-30T13:36:00Z">
        <w:r w:rsidDel="00532D08">
          <w:rPr>
            <w:rFonts w:ascii="Times New Roman" w:hAnsi="Times New Roman"/>
            <w:lang w:val="en-GB"/>
          </w:rPr>
          <w:delText>C</w:delText>
        </w:r>
      </w:del>
      <w:r>
        <w:rPr>
          <w:rFonts w:ascii="Times New Roman" w:hAnsi="Times New Roman"/>
          <w:lang w:val="en-GB"/>
        </w:rPr>
        <w:t xml:space="preserve">ongruent trials, and separately, in all the </w:t>
      </w:r>
      <w:ins w:id="50" w:author="Jessica Stanis" w:date="2015-07-30T13:36:00Z">
        <w:r w:rsidR="00532D08">
          <w:rPr>
            <w:rFonts w:ascii="Times New Roman" w:hAnsi="Times New Roman"/>
            <w:lang w:val="en-GB"/>
          </w:rPr>
          <w:t>i</w:t>
        </w:r>
      </w:ins>
      <w:del w:id="51" w:author="Jessica Stanis" w:date="2015-07-30T13:36:00Z">
        <w:r w:rsidDel="00532D08">
          <w:rPr>
            <w:rFonts w:ascii="Times New Roman" w:hAnsi="Times New Roman"/>
            <w:lang w:val="en-GB"/>
          </w:rPr>
          <w:delText>I</w:delText>
        </w:r>
      </w:del>
      <w:r>
        <w:rPr>
          <w:rFonts w:ascii="Times New Roman" w:hAnsi="Times New Roman"/>
          <w:lang w:val="en-GB"/>
        </w:rPr>
        <w:t xml:space="preserve">ncongruent trials. Then compute a </w:t>
      </w:r>
      <w:ins w:id="52" w:author="Jessica Stanis" w:date="2015-07-30T13:36:00Z">
        <w:r w:rsidR="00532D08">
          <w:rPr>
            <w:rFonts w:ascii="Times New Roman" w:hAnsi="Times New Roman"/>
            <w:lang w:val="en-GB"/>
          </w:rPr>
          <w:t>c</w:t>
        </w:r>
      </w:ins>
      <w:del w:id="53" w:author="Jessica Stanis" w:date="2015-07-30T13:36:00Z">
        <w:r w:rsidDel="00532D08">
          <w:rPr>
            <w:rFonts w:ascii="Times New Roman" w:hAnsi="Times New Roman"/>
            <w:lang w:val="en-GB"/>
          </w:rPr>
          <w:delText>C</w:delText>
        </w:r>
      </w:del>
      <w:r>
        <w:rPr>
          <w:rFonts w:ascii="Times New Roman" w:hAnsi="Times New Roman"/>
          <w:lang w:val="en-GB"/>
        </w:rPr>
        <w:t xml:space="preserve">ongruent and </w:t>
      </w:r>
      <w:ins w:id="54" w:author="Jessica Stanis" w:date="2015-07-30T13:36:00Z">
        <w:r w:rsidR="00532D08">
          <w:rPr>
            <w:rFonts w:ascii="Times New Roman" w:hAnsi="Times New Roman"/>
            <w:lang w:val="en-GB"/>
          </w:rPr>
          <w:t>i</w:t>
        </w:r>
      </w:ins>
      <w:del w:id="55" w:author="Jessica Stanis" w:date="2015-07-30T13:36:00Z">
        <w:r w:rsidDel="00532D08">
          <w:rPr>
            <w:rFonts w:ascii="Times New Roman" w:hAnsi="Times New Roman"/>
            <w:lang w:val="en-GB"/>
          </w:rPr>
          <w:delText>I</w:delText>
        </w:r>
      </w:del>
      <w:r>
        <w:rPr>
          <w:rFonts w:ascii="Times New Roman" w:hAnsi="Times New Roman"/>
          <w:lang w:val="en-GB"/>
        </w:rPr>
        <w:t xml:space="preserve">ncongruent average for all the participants grouped together. </w:t>
      </w:r>
    </w:p>
    <w:p w14:paraId="0B66E7EA" w14:textId="3A8B63C9" w:rsidR="002C7AF3" w:rsidRDefault="002C7AF3" w:rsidP="00AD6685">
      <w:pPr>
        <w:widowControl w:val="0"/>
        <w:autoSpaceDE w:val="0"/>
        <w:autoSpaceDN w:val="0"/>
        <w:adjustRightInd w:val="0"/>
        <w:outlineLvl w:val="0"/>
        <w:rPr>
          <w:rFonts w:ascii="Times New Roman" w:hAnsi="Times New Roman"/>
          <w:b/>
          <w:lang w:val="en-GB"/>
        </w:rPr>
      </w:pPr>
      <w:r>
        <w:rPr>
          <w:rFonts w:ascii="Times New Roman" w:hAnsi="Times New Roman"/>
          <w:b/>
          <w:lang w:val="en-GB"/>
        </w:rPr>
        <w:t>Representative Result</w:t>
      </w:r>
    </w:p>
    <w:p w14:paraId="3F289797" w14:textId="14F35F2F" w:rsidR="00894B7B" w:rsidRDefault="00894B7B" w:rsidP="002C7AF3">
      <w:pPr>
        <w:widowControl w:val="0"/>
        <w:autoSpaceDE w:val="0"/>
        <w:autoSpaceDN w:val="0"/>
        <w:adjustRightInd w:val="0"/>
        <w:rPr>
          <w:rFonts w:ascii="Times New Roman" w:hAnsi="Times New Roman"/>
          <w:lang w:val="en-GB"/>
        </w:rPr>
      </w:pPr>
      <w:r w:rsidRPr="00912B28">
        <w:rPr>
          <w:rFonts w:ascii="Times New Roman" w:hAnsi="Times New Roman"/>
          <w:b/>
          <w:lang w:val="en-GB"/>
        </w:rPr>
        <w:t>Figure 4</w:t>
      </w:r>
      <w:r>
        <w:rPr>
          <w:rFonts w:ascii="Times New Roman" w:hAnsi="Times New Roman"/>
          <w:lang w:val="en-GB"/>
        </w:rPr>
        <w:t xml:space="preserve"> shows average reaction time for a group of participants, comparing </w:t>
      </w:r>
      <w:ins w:id="56" w:author="Jessica Stanis" w:date="2015-07-30T13:37:00Z">
        <w:r w:rsidR="00532D08">
          <w:rPr>
            <w:rFonts w:ascii="Times New Roman" w:hAnsi="Times New Roman"/>
            <w:lang w:val="en-GB"/>
          </w:rPr>
          <w:t>c</w:t>
        </w:r>
      </w:ins>
      <w:del w:id="57" w:author="Jessica Stanis" w:date="2015-07-30T13:37:00Z">
        <w:r w:rsidDel="00532D08">
          <w:rPr>
            <w:rFonts w:ascii="Times New Roman" w:hAnsi="Times New Roman"/>
            <w:lang w:val="en-GB"/>
          </w:rPr>
          <w:delText>C</w:delText>
        </w:r>
      </w:del>
      <w:r>
        <w:rPr>
          <w:rFonts w:ascii="Times New Roman" w:hAnsi="Times New Roman"/>
          <w:lang w:val="en-GB"/>
        </w:rPr>
        <w:t xml:space="preserve">ongruent and </w:t>
      </w:r>
      <w:ins w:id="58" w:author="Jessica Stanis" w:date="2015-07-30T13:37:00Z">
        <w:r w:rsidR="00532D08">
          <w:rPr>
            <w:rFonts w:ascii="Times New Roman" w:hAnsi="Times New Roman"/>
            <w:lang w:val="en-GB"/>
          </w:rPr>
          <w:t>i</w:t>
        </w:r>
      </w:ins>
      <w:del w:id="59" w:author="Jessica Stanis" w:date="2015-07-30T13:37:00Z">
        <w:r w:rsidDel="00532D08">
          <w:rPr>
            <w:rFonts w:ascii="Times New Roman" w:hAnsi="Times New Roman"/>
            <w:lang w:val="en-GB"/>
          </w:rPr>
          <w:delText>I</w:delText>
        </w:r>
      </w:del>
      <w:r>
        <w:rPr>
          <w:rFonts w:ascii="Times New Roman" w:hAnsi="Times New Roman"/>
          <w:lang w:val="en-GB"/>
        </w:rPr>
        <w:t>ncongruent trials. Participa</w:t>
      </w:r>
      <w:r w:rsidR="00BA51A6">
        <w:rPr>
          <w:rFonts w:ascii="Times New Roman" w:hAnsi="Times New Roman"/>
          <w:lang w:val="en-GB"/>
        </w:rPr>
        <w:t>nts were, on average, about 200</w:t>
      </w:r>
      <w:ins w:id="60" w:author="Jessica Stanis" w:date="2015-07-30T13:37:00Z">
        <w:r w:rsidR="00532D08">
          <w:rPr>
            <w:rFonts w:ascii="Times New Roman" w:hAnsi="Times New Roman"/>
            <w:lang w:val="en-GB"/>
          </w:rPr>
          <w:t xml:space="preserve"> </w:t>
        </w:r>
      </w:ins>
      <w:r>
        <w:rPr>
          <w:rFonts w:ascii="Times New Roman" w:hAnsi="Times New Roman"/>
          <w:lang w:val="en-GB"/>
        </w:rPr>
        <w:t xml:space="preserve">ms faster to respond in </w:t>
      </w:r>
      <w:ins w:id="61" w:author="Jessica Stanis" w:date="2015-07-30T13:37:00Z">
        <w:r w:rsidR="00532D08">
          <w:rPr>
            <w:rFonts w:ascii="Times New Roman" w:hAnsi="Times New Roman"/>
            <w:lang w:val="en-GB"/>
          </w:rPr>
          <w:t>c</w:t>
        </w:r>
      </w:ins>
      <w:del w:id="62" w:author="Jessica Stanis" w:date="2015-07-30T13:37:00Z">
        <w:r w:rsidDel="00532D08">
          <w:rPr>
            <w:rFonts w:ascii="Times New Roman" w:hAnsi="Times New Roman"/>
            <w:lang w:val="en-GB"/>
          </w:rPr>
          <w:delText>C</w:delText>
        </w:r>
      </w:del>
      <w:r>
        <w:rPr>
          <w:rFonts w:ascii="Times New Roman" w:hAnsi="Times New Roman"/>
          <w:lang w:val="en-GB"/>
        </w:rPr>
        <w:t xml:space="preserve">ongruent trials. This shows the advantages associated with the location where one attends and the costs to </w:t>
      </w:r>
      <w:r>
        <w:rPr>
          <w:rFonts w:ascii="Times New Roman" w:hAnsi="Times New Roman"/>
          <w:lang w:val="en-GB"/>
        </w:rPr>
        <w:lastRenderedPageBreak/>
        <w:t xml:space="preserve">other locations. The arrow gave participants 80% reliable information about where the letter </w:t>
      </w:r>
      <w:r w:rsidR="00912B28">
        <w:rPr>
          <w:rFonts w:ascii="Times New Roman" w:hAnsi="Times New Roman"/>
          <w:lang w:val="en-GB"/>
        </w:rPr>
        <w:t>would appear in each trial</w:t>
      </w:r>
      <w:del w:id="63" w:author="Jessica Stanis" w:date="2015-07-30T13:37:00Z">
        <w:r w:rsidR="00912B28" w:rsidDel="00532D08">
          <w:rPr>
            <w:rFonts w:ascii="Times New Roman" w:hAnsi="Times New Roman"/>
            <w:lang w:val="en-GB"/>
          </w:rPr>
          <w:delText>s</w:delText>
        </w:r>
      </w:del>
      <w:r w:rsidR="00912B28">
        <w:rPr>
          <w:rFonts w:ascii="Times New Roman" w:hAnsi="Times New Roman"/>
          <w:lang w:val="en-GB"/>
        </w:rPr>
        <w:t>, s</w:t>
      </w:r>
      <w:r>
        <w:rPr>
          <w:rFonts w:ascii="Times New Roman" w:hAnsi="Times New Roman"/>
          <w:lang w:val="en-GB"/>
        </w:rPr>
        <w:t xml:space="preserve">o participants directed visual attention to the positions pointed to by the arrow. When the letter </w:t>
      </w:r>
      <w:r w:rsidR="00912B28">
        <w:rPr>
          <w:rFonts w:ascii="Times New Roman" w:hAnsi="Times New Roman"/>
          <w:lang w:val="en-GB"/>
        </w:rPr>
        <w:t>then appeared in that position, which it did most of the time,</w:t>
      </w:r>
      <w:r>
        <w:rPr>
          <w:rFonts w:ascii="Times New Roman" w:hAnsi="Times New Roman"/>
          <w:lang w:val="en-GB"/>
        </w:rPr>
        <w:t xml:space="preserve"> the </w:t>
      </w:r>
      <w:r w:rsidR="00734DEC">
        <w:rPr>
          <w:rFonts w:ascii="Times New Roman" w:hAnsi="Times New Roman"/>
          <w:lang w:val="en-GB"/>
        </w:rPr>
        <w:t>participants</w:t>
      </w:r>
      <w:r>
        <w:rPr>
          <w:rFonts w:ascii="Times New Roman" w:hAnsi="Times New Roman"/>
          <w:lang w:val="en-GB"/>
        </w:rPr>
        <w:t xml:space="preserve"> could process </w:t>
      </w:r>
      <w:r w:rsidR="00912B28">
        <w:rPr>
          <w:rFonts w:ascii="Times New Roman" w:hAnsi="Times New Roman"/>
          <w:lang w:val="en-GB"/>
        </w:rPr>
        <w:t>a</w:t>
      </w:r>
      <w:r>
        <w:rPr>
          <w:rFonts w:ascii="Times New Roman" w:hAnsi="Times New Roman"/>
          <w:lang w:val="en-GB"/>
        </w:rPr>
        <w:t xml:space="preserve">nd identify it quickly. </w:t>
      </w:r>
      <w:r w:rsidR="00BA51A6">
        <w:rPr>
          <w:rFonts w:ascii="Times New Roman" w:hAnsi="Times New Roman"/>
          <w:lang w:val="en-GB"/>
        </w:rPr>
        <w:t>W</w:t>
      </w:r>
      <w:r w:rsidR="00734DEC">
        <w:rPr>
          <w:rFonts w:ascii="Times New Roman" w:hAnsi="Times New Roman"/>
          <w:lang w:val="en-GB"/>
        </w:rPr>
        <w:t>hen the letter appeared opposite</w:t>
      </w:r>
      <w:r w:rsidR="00BA51A6">
        <w:rPr>
          <w:rFonts w:ascii="Times New Roman" w:hAnsi="Times New Roman"/>
          <w:lang w:val="en-GB"/>
        </w:rPr>
        <w:t xml:space="preserve"> though</w:t>
      </w:r>
      <w:r w:rsidR="00734DEC">
        <w:rPr>
          <w:rFonts w:ascii="Times New Roman" w:hAnsi="Times New Roman"/>
          <w:lang w:val="en-GB"/>
        </w:rPr>
        <w:t>, participants need</w:t>
      </w:r>
      <w:ins w:id="64" w:author="Jessica Stanis" w:date="2015-07-30T13:38:00Z">
        <w:r w:rsidR="0041336A">
          <w:rPr>
            <w:rFonts w:ascii="Times New Roman" w:hAnsi="Times New Roman"/>
            <w:lang w:val="en-GB"/>
          </w:rPr>
          <w:t>ed</w:t>
        </w:r>
      </w:ins>
      <w:r w:rsidR="00734DEC">
        <w:rPr>
          <w:rFonts w:ascii="Times New Roman" w:hAnsi="Times New Roman"/>
          <w:lang w:val="en-GB"/>
        </w:rPr>
        <w:t xml:space="preserve"> to shift their attention across the screen in order to then process and identify the letter presented, a shift of attention tha</w:t>
      </w:r>
      <w:r w:rsidR="00BA51A6">
        <w:rPr>
          <w:rFonts w:ascii="Times New Roman" w:hAnsi="Times New Roman"/>
          <w:lang w:val="en-GB"/>
        </w:rPr>
        <w:t>t seem</w:t>
      </w:r>
      <w:ins w:id="65" w:author="Jessica Stanis" w:date="2015-07-30T13:39:00Z">
        <w:r w:rsidR="0041336A">
          <w:rPr>
            <w:rFonts w:ascii="Times New Roman" w:hAnsi="Times New Roman"/>
            <w:lang w:val="en-GB"/>
          </w:rPr>
          <w:t>ed</w:t>
        </w:r>
      </w:ins>
      <w:del w:id="66" w:author="Jessica Stanis" w:date="2015-07-30T13:39:00Z">
        <w:r w:rsidR="00BA51A6" w:rsidDel="0041336A">
          <w:rPr>
            <w:rFonts w:ascii="Times New Roman" w:hAnsi="Times New Roman"/>
            <w:lang w:val="en-GB"/>
          </w:rPr>
          <w:delText>s</w:delText>
        </w:r>
      </w:del>
      <w:r w:rsidR="00BA51A6">
        <w:rPr>
          <w:rFonts w:ascii="Times New Roman" w:hAnsi="Times New Roman"/>
          <w:lang w:val="en-GB"/>
        </w:rPr>
        <w:t xml:space="preserve"> to have taken about 200</w:t>
      </w:r>
      <w:ins w:id="67" w:author="Jessica Stanis" w:date="2015-07-30T13:37:00Z">
        <w:r w:rsidR="00532D08">
          <w:rPr>
            <w:rFonts w:ascii="Times New Roman" w:hAnsi="Times New Roman"/>
            <w:lang w:val="en-GB"/>
          </w:rPr>
          <w:t xml:space="preserve"> </w:t>
        </w:r>
      </w:ins>
      <w:r w:rsidR="00734DEC">
        <w:rPr>
          <w:rFonts w:ascii="Times New Roman" w:hAnsi="Times New Roman"/>
          <w:lang w:val="en-GB"/>
        </w:rPr>
        <w:t xml:space="preserve">ms, on average. </w:t>
      </w:r>
    </w:p>
    <w:p w14:paraId="790D8180" w14:textId="7D89E0E5" w:rsidR="00734DEC" w:rsidRDefault="00734DEC" w:rsidP="00AD6685">
      <w:pPr>
        <w:widowControl w:val="0"/>
        <w:autoSpaceDE w:val="0"/>
        <w:autoSpaceDN w:val="0"/>
        <w:adjustRightInd w:val="0"/>
        <w:outlineLvl w:val="0"/>
        <w:rPr>
          <w:rFonts w:ascii="Times New Roman" w:hAnsi="Times New Roman"/>
          <w:lang w:val="en-GB"/>
        </w:rPr>
      </w:pPr>
      <w:r>
        <w:rPr>
          <w:rFonts w:ascii="Times New Roman" w:hAnsi="Times New Roman"/>
          <w:b/>
          <w:lang w:val="en-GB"/>
        </w:rPr>
        <w:t>Applications</w:t>
      </w:r>
    </w:p>
    <w:p w14:paraId="2D85B451" w14:textId="45C95442" w:rsidR="00734DEC" w:rsidRDefault="00734DEC" w:rsidP="002C7AF3">
      <w:pPr>
        <w:widowControl w:val="0"/>
        <w:autoSpaceDE w:val="0"/>
        <w:autoSpaceDN w:val="0"/>
        <w:adjustRightInd w:val="0"/>
        <w:rPr>
          <w:rFonts w:ascii="Times New Roman" w:hAnsi="Times New Roman"/>
          <w:lang w:val="en-GB"/>
        </w:rPr>
      </w:pPr>
      <w:r>
        <w:rPr>
          <w:rFonts w:ascii="Times New Roman" w:hAnsi="Times New Roman"/>
          <w:lang w:val="en-GB"/>
        </w:rPr>
        <w:t xml:space="preserve">Since it was introduced in the late 1970s, the spatial cueing task has been used widely by researchers, for example, in order </w:t>
      </w:r>
      <w:commentRangeStart w:id="68"/>
      <w:r>
        <w:rPr>
          <w:rFonts w:ascii="Times New Roman" w:hAnsi="Times New Roman"/>
          <w:lang w:val="en-GB"/>
        </w:rPr>
        <w:t>to identify the kinds of stimuli that might automatically cause attention to shift</w:t>
      </w:r>
      <w:commentRangeEnd w:id="68"/>
      <w:r w:rsidR="00FC7A31">
        <w:rPr>
          <w:rStyle w:val="CommentReference"/>
        </w:rPr>
        <w:commentReference w:id="68"/>
      </w:r>
      <w:ins w:id="69" w:author="Jonathan Flombaum" w:date="2015-08-28T10:31:00Z">
        <w:r w:rsidR="00AD6685">
          <w:rPr>
            <w:rFonts w:ascii="Times New Roman" w:hAnsi="Times New Roman"/>
            <w:lang w:val="en-GB"/>
          </w:rPr>
          <w:t xml:space="preserve">. For example, researchers have investigated whether bright flashes </w:t>
        </w:r>
      </w:ins>
      <w:ins w:id="70" w:author="Jonathan Flombaum" w:date="2015-08-28T10:32:00Z">
        <w:r w:rsidR="00AD6685">
          <w:rPr>
            <w:rFonts w:ascii="Times New Roman" w:hAnsi="Times New Roman"/>
            <w:lang w:val="en-GB"/>
          </w:rPr>
          <w:t>and</w:t>
        </w:r>
      </w:ins>
      <w:ins w:id="71" w:author="Jonathan Flombaum" w:date="2015-08-28T10:31:00Z">
        <w:r w:rsidR="00AD6685">
          <w:rPr>
            <w:rFonts w:ascii="Times New Roman" w:hAnsi="Times New Roman"/>
            <w:lang w:val="en-GB"/>
          </w:rPr>
          <w:t xml:space="preserve"> </w:t>
        </w:r>
      </w:ins>
      <w:ins w:id="72" w:author="Jonathan Flombaum" w:date="2015-08-28T10:32:00Z">
        <w:r w:rsidR="00AD6685">
          <w:rPr>
            <w:rFonts w:ascii="Times New Roman" w:hAnsi="Times New Roman"/>
            <w:lang w:val="en-GB"/>
          </w:rPr>
          <w:t>loud</w:t>
        </w:r>
      </w:ins>
      <w:ins w:id="73" w:author="Jonathan Flombaum" w:date="2015-08-28T10:31:00Z">
        <w:r w:rsidR="00AD6685">
          <w:rPr>
            <w:rFonts w:ascii="Times New Roman" w:hAnsi="Times New Roman"/>
            <w:lang w:val="en-GB"/>
          </w:rPr>
          <w:t xml:space="preserve"> sounds automatically </w:t>
        </w:r>
      </w:ins>
      <w:ins w:id="74" w:author="Jonathan Flombaum" w:date="2015-08-28T10:33:00Z">
        <w:r w:rsidR="00AD6685">
          <w:rPr>
            <w:rFonts w:ascii="Times New Roman" w:hAnsi="Times New Roman"/>
            <w:lang w:val="en-GB"/>
          </w:rPr>
          <w:t xml:space="preserve">cause </w:t>
        </w:r>
      </w:ins>
      <w:ins w:id="75" w:author="Jonathan Flombaum" w:date="2015-08-28T10:31:00Z">
        <w:r w:rsidR="00AD6685">
          <w:rPr>
            <w:rFonts w:ascii="Times New Roman" w:hAnsi="Times New Roman"/>
            <w:lang w:val="en-GB"/>
          </w:rPr>
          <w:t>attention</w:t>
        </w:r>
      </w:ins>
      <w:ins w:id="76" w:author="Jonathan Flombaum" w:date="2015-08-28T10:33:00Z">
        <w:r w:rsidR="00AD6685">
          <w:rPr>
            <w:rFonts w:ascii="Times New Roman" w:hAnsi="Times New Roman"/>
            <w:lang w:val="en-GB"/>
          </w:rPr>
          <w:t xml:space="preserve"> to shift</w:t>
        </w:r>
      </w:ins>
      <w:ins w:id="77" w:author="Jonathan Flombaum" w:date="2015-08-28T10:32:00Z">
        <w:r w:rsidR="00AD6685">
          <w:rPr>
            <w:rFonts w:ascii="Times New Roman" w:hAnsi="Times New Roman"/>
            <w:lang w:val="en-GB"/>
          </w:rPr>
          <w:t>.</w:t>
        </w:r>
      </w:ins>
      <w:ins w:id="78" w:author="Jonathan Flombaum" w:date="2015-08-28T10:33:00Z">
        <w:r w:rsidR="00AD6685">
          <w:rPr>
            <w:rFonts w:ascii="Times New Roman" w:hAnsi="Times New Roman"/>
            <w:lang w:val="en-GB"/>
          </w:rPr>
          <w:t xml:space="preserve"> In these experiments </w:t>
        </w:r>
      </w:ins>
      <w:ins w:id="79" w:author="Jonathan Flombaum" w:date="2015-08-28T10:34:00Z">
        <w:r w:rsidR="00AD6685">
          <w:rPr>
            <w:rFonts w:ascii="Times New Roman" w:hAnsi="Times New Roman"/>
            <w:lang w:val="en-GB"/>
          </w:rPr>
          <w:t>the letters</w:t>
        </w:r>
      </w:ins>
      <w:ins w:id="80" w:author="Jonathan Flombaum" w:date="2015-08-28T10:33:00Z">
        <w:r w:rsidR="00AD6685">
          <w:rPr>
            <w:rFonts w:ascii="Times New Roman" w:hAnsi="Times New Roman"/>
            <w:lang w:val="en-GB"/>
          </w:rPr>
          <w:t xml:space="preserve"> that need to be </w:t>
        </w:r>
      </w:ins>
      <w:ins w:id="81" w:author="Jonathan Flombaum" w:date="2015-08-28T10:35:00Z">
        <w:r w:rsidR="00AD6685">
          <w:rPr>
            <w:rFonts w:ascii="Times New Roman" w:hAnsi="Times New Roman"/>
            <w:lang w:val="en-GB"/>
          </w:rPr>
          <w:t>identified</w:t>
        </w:r>
      </w:ins>
      <w:ins w:id="82" w:author="Jonathan Flombaum" w:date="2015-08-28T10:33:00Z">
        <w:r w:rsidR="00AD6685">
          <w:rPr>
            <w:rFonts w:ascii="Times New Roman" w:hAnsi="Times New Roman"/>
            <w:lang w:val="en-GB"/>
          </w:rPr>
          <w:t xml:space="preserve"> are sometimes preceded by unexpected lights and sounds. Researchers can then compare </w:t>
        </w:r>
      </w:ins>
      <w:ins w:id="83" w:author="Jonathan Flombaum" w:date="2015-08-28T10:34:00Z">
        <w:r w:rsidR="00AD6685">
          <w:rPr>
            <w:rFonts w:ascii="Times New Roman" w:hAnsi="Times New Roman"/>
            <w:lang w:val="en-GB"/>
          </w:rPr>
          <w:t xml:space="preserve">compare detection speeds </w:t>
        </w:r>
      </w:ins>
      <w:ins w:id="84" w:author="Jonathan Flombaum" w:date="2015-08-28T10:35:00Z">
        <w:r w:rsidR="00AD6685">
          <w:rPr>
            <w:rFonts w:ascii="Times New Roman" w:hAnsi="Times New Roman"/>
            <w:lang w:val="en-GB"/>
          </w:rPr>
          <w:t xml:space="preserve">when a bright flash, for instance, precedes a letter in the same position or in a different position. A cost associated with a flash in an opposite position implies that the flash </w:t>
        </w:r>
      </w:ins>
      <w:ins w:id="85" w:author="Jonathan Flombaum" w:date="2015-08-28T10:36:00Z">
        <w:r w:rsidR="00AD6685">
          <w:rPr>
            <w:rFonts w:ascii="Times New Roman" w:hAnsi="Times New Roman"/>
            <w:lang w:val="en-GB"/>
          </w:rPr>
          <w:t>automatically</w:t>
        </w:r>
      </w:ins>
      <w:ins w:id="86" w:author="Jonathan Flombaum" w:date="2015-08-28T10:35:00Z">
        <w:r w:rsidR="00AD6685">
          <w:rPr>
            <w:rFonts w:ascii="Times New Roman" w:hAnsi="Times New Roman"/>
            <w:lang w:val="en-GB"/>
          </w:rPr>
          <w:t xml:space="preserve"> </w:t>
        </w:r>
      </w:ins>
      <w:ins w:id="87" w:author="Jonathan Flombaum" w:date="2015-08-28T10:36:00Z">
        <w:r w:rsidR="00AD6685">
          <w:rPr>
            <w:rFonts w:ascii="Times New Roman" w:hAnsi="Times New Roman"/>
            <w:lang w:val="en-GB"/>
          </w:rPr>
          <w:t xml:space="preserve">captured attention. </w:t>
        </w:r>
      </w:ins>
      <w:del w:id="88" w:author="Jonathan Flombaum" w:date="2015-08-28T10:31:00Z">
        <w:r w:rsidDel="00AD6685">
          <w:rPr>
            <w:rFonts w:ascii="Times New Roman" w:hAnsi="Times New Roman"/>
            <w:lang w:val="en-GB"/>
          </w:rPr>
          <w:delText>,</w:delText>
        </w:r>
      </w:del>
      <w:del w:id="89" w:author="Jonathan Flombaum" w:date="2015-08-28T10:32:00Z">
        <w:r w:rsidDel="00AD6685">
          <w:rPr>
            <w:rFonts w:ascii="Times New Roman" w:hAnsi="Times New Roman"/>
            <w:lang w:val="en-GB"/>
          </w:rPr>
          <w:delText xml:space="preserve"> </w:delText>
        </w:r>
      </w:del>
      <w:del w:id="90" w:author="Jonathan Flombaum" w:date="2015-08-28T10:36:00Z">
        <w:r w:rsidDel="00AD6685">
          <w:rPr>
            <w:rFonts w:ascii="Times New Roman" w:hAnsi="Times New Roman"/>
            <w:lang w:val="en-GB"/>
          </w:rPr>
          <w:delText xml:space="preserve">and in order to understand how brain damage might affect the voluntary control of visual attention. </w:delText>
        </w:r>
      </w:del>
    </w:p>
    <w:p w14:paraId="38308235" w14:textId="00B6C550" w:rsidR="00D17769" w:rsidRPr="00236A81" w:rsidRDefault="00734DEC" w:rsidP="00D17769">
      <w:pPr>
        <w:widowControl w:val="0"/>
        <w:autoSpaceDE w:val="0"/>
        <w:autoSpaceDN w:val="0"/>
        <w:adjustRightInd w:val="0"/>
        <w:rPr>
          <w:rFonts w:ascii="Times New Roman" w:hAnsi="Times New Roman"/>
          <w:lang w:val="en-GB"/>
        </w:rPr>
      </w:pPr>
      <w:r>
        <w:rPr>
          <w:rFonts w:ascii="Times New Roman" w:hAnsi="Times New Roman"/>
          <w:lang w:val="en-GB"/>
        </w:rPr>
        <w:t>In the 1990s and after, the task became an important one for use in conjunction with fMRI (functional magnetic resonance imaging</w:t>
      </w:r>
      <w:r w:rsidR="00DB1FBE">
        <w:rPr>
          <w:rFonts w:ascii="Times New Roman" w:hAnsi="Times New Roman"/>
          <w:lang w:val="en-GB"/>
        </w:rPr>
        <w:t xml:space="preserve">) in order to identify the neurological </w:t>
      </w:r>
      <w:proofErr w:type="spellStart"/>
      <w:r w:rsidR="00912B28">
        <w:rPr>
          <w:rFonts w:ascii="Times New Roman" w:hAnsi="Times New Roman"/>
          <w:lang w:val="en-GB"/>
        </w:rPr>
        <w:t>center</w:t>
      </w:r>
      <w:r w:rsidR="00FA3DA4">
        <w:rPr>
          <w:rFonts w:ascii="Times New Roman" w:hAnsi="Times New Roman"/>
          <w:lang w:val="en-GB"/>
        </w:rPr>
        <w:t>s</w:t>
      </w:r>
      <w:proofErr w:type="spellEnd"/>
      <w:r w:rsidR="00DB1FBE">
        <w:rPr>
          <w:rFonts w:ascii="Times New Roman" w:hAnsi="Times New Roman"/>
          <w:lang w:val="en-GB"/>
        </w:rPr>
        <w:t xml:space="preserve"> involved in the control of spatial attention. </w:t>
      </w:r>
      <w:r w:rsidR="00FA3DA4">
        <w:rPr>
          <w:rFonts w:ascii="Times New Roman" w:hAnsi="Times New Roman"/>
          <w:lang w:val="en-GB"/>
        </w:rPr>
        <w:t xml:space="preserve">By contrasting brain activity in </w:t>
      </w:r>
      <w:ins w:id="91" w:author="Jessica Stanis" w:date="2015-07-30T13:41:00Z">
        <w:r w:rsidR="0041336A">
          <w:rPr>
            <w:rFonts w:ascii="Times New Roman" w:hAnsi="Times New Roman"/>
            <w:lang w:val="en-GB"/>
          </w:rPr>
          <w:t>c</w:t>
        </w:r>
      </w:ins>
      <w:del w:id="92" w:author="Jessica Stanis" w:date="2015-07-30T13:41:00Z">
        <w:r w:rsidR="00FA3DA4" w:rsidDel="0041336A">
          <w:rPr>
            <w:rFonts w:ascii="Times New Roman" w:hAnsi="Times New Roman"/>
            <w:lang w:val="en-GB"/>
          </w:rPr>
          <w:delText>C</w:delText>
        </w:r>
      </w:del>
      <w:r w:rsidR="00FA3DA4">
        <w:rPr>
          <w:rFonts w:ascii="Times New Roman" w:hAnsi="Times New Roman"/>
          <w:lang w:val="en-GB"/>
        </w:rPr>
        <w:t xml:space="preserve">ongruent and </w:t>
      </w:r>
      <w:ins w:id="93" w:author="Jessica Stanis" w:date="2015-07-30T13:42:00Z">
        <w:r w:rsidR="0041336A">
          <w:rPr>
            <w:rFonts w:ascii="Times New Roman" w:hAnsi="Times New Roman"/>
            <w:lang w:val="en-GB"/>
          </w:rPr>
          <w:t>i</w:t>
        </w:r>
      </w:ins>
      <w:del w:id="94" w:author="Jessica Stanis" w:date="2015-07-30T13:42:00Z">
        <w:r w:rsidR="00FA3DA4" w:rsidDel="0041336A">
          <w:rPr>
            <w:rFonts w:ascii="Times New Roman" w:hAnsi="Times New Roman"/>
            <w:lang w:val="en-GB"/>
          </w:rPr>
          <w:delText>I</w:delText>
        </w:r>
      </w:del>
      <w:r w:rsidR="00FA3DA4">
        <w:rPr>
          <w:rFonts w:ascii="Times New Roman" w:hAnsi="Times New Roman"/>
          <w:lang w:val="en-GB"/>
        </w:rPr>
        <w:t xml:space="preserve">ncongruent conditions, researchers have discovered that regions of the parietal lobe are involved in the additional attentional shift that takes place in </w:t>
      </w:r>
      <w:ins w:id="95" w:author="Jessica Stanis" w:date="2015-07-30T13:42:00Z">
        <w:r w:rsidR="0041336A">
          <w:rPr>
            <w:rFonts w:ascii="Times New Roman" w:hAnsi="Times New Roman"/>
            <w:lang w:val="en-GB"/>
          </w:rPr>
          <w:t>i</w:t>
        </w:r>
      </w:ins>
      <w:del w:id="96" w:author="Jessica Stanis" w:date="2015-07-30T13:42:00Z">
        <w:r w:rsidR="00FA3DA4" w:rsidDel="0041336A">
          <w:rPr>
            <w:rFonts w:ascii="Times New Roman" w:hAnsi="Times New Roman"/>
            <w:lang w:val="en-GB"/>
          </w:rPr>
          <w:delText>I</w:delText>
        </w:r>
      </w:del>
      <w:r w:rsidR="00FA3DA4">
        <w:rPr>
          <w:rFonts w:ascii="Times New Roman" w:hAnsi="Times New Roman"/>
          <w:lang w:val="en-GB"/>
        </w:rPr>
        <w:t xml:space="preserve">ncongruent trials compared to </w:t>
      </w:r>
      <w:ins w:id="97" w:author="Jessica Stanis" w:date="2015-07-30T13:42:00Z">
        <w:r w:rsidR="0041336A">
          <w:rPr>
            <w:rFonts w:ascii="Times New Roman" w:hAnsi="Times New Roman"/>
            <w:lang w:val="en-GB"/>
          </w:rPr>
          <w:t>c</w:t>
        </w:r>
      </w:ins>
      <w:del w:id="98" w:author="Jessica Stanis" w:date="2015-07-30T13:42:00Z">
        <w:r w:rsidR="00FA3DA4" w:rsidDel="0041336A">
          <w:rPr>
            <w:rFonts w:ascii="Times New Roman" w:hAnsi="Times New Roman"/>
            <w:lang w:val="en-GB"/>
          </w:rPr>
          <w:delText>C</w:delText>
        </w:r>
      </w:del>
      <w:r w:rsidR="00FA3DA4">
        <w:rPr>
          <w:rFonts w:ascii="Times New Roman" w:hAnsi="Times New Roman"/>
          <w:lang w:val="en-GB"/>
        </w:rPr>
        <w:t xml:space="preserve">ongruent ones. </w:t>
      </w:r>
    </w:p>
    <w:p w14:paraId="0E8CAA63" w14:textId="167EA491" w:rsidR="000C0843" w:rsidRPr="00912B28" w:rsidRDefault="00912B28" w:rsidP="00912B28">
      <w:pPr>
        <w:rPr>
          <w:rFonts w:ascii="Times New Roman" w:hAnsi="Times New Roman" w:cs="Times New Roman"/>
          <w:b/>
          <w:sz w:val="28"/>
        </w:rPr>
      </w:pPr>
      <w:r>
        <w:rPr>
          <w:rFonts w:ascii="Times New Roman" w:hAnsi="Times New Roman" w:cs="Times New Roman"/>
          <w:b/>
          <w:sz w:val="28"/>
        </w:rPr>
        <w:t>Legend:</w:t>
      </w:r>
      <w:r>
        <w:rPr>
          <w:rFonts w:ascii="Times New Roman" w:hAnsi="Times New Roman" w:cs="Times New Roman"/>
          <w:b/>
          <w:sz w:val="28"/>
        </w:rPr>
        <w:br/>
      </w:r>
      <w:r w:rsidR="000C0843">
        <w:rPr>
          <w:rFonts w:ascii="Times New Roman" w:hAnsi="Times New Roman"/>
          <w:b/>
          <w:lang w:val="en-GB"/>
        </w:rPr>
        <w:t>Figur</w:t>
      </w:r>
      <w:r>
        <w:rPr>
          <w:rFonts w:ascii="Times New Roman" w:hAnsi="Times New Roman"/>
          <w:b/>
          <w:lang w:val="en-GB"/>
        </w:rPr>
        <w:t>e 1. Sequence of events in the spatial c</w:t>
      </w:r>
      <w:r w:rsidR="000C0843">
        <w:rPr>
          <w:rFonts w:ascii="Times New Roman" w:hAnsi="Times New Roman"/>
          <w:b/>
          <w:lang w:val="en-GB"/>
        </w:rPr>
        <w:t>ueing paradigm used to measure the consequences of visual attention.</w:t>
      </w:r>
      <w:r w:rsidR="000C0843">
        <w:rPr>
          <w:rFonts w:ascii="Times New Roman" w:hAnsi="Times New Roman"/>
          <w:lang w:val="en-GB"/>
        </w:rPr>
        <w:t xml:space="preserve"> Each trial begins the same way, as shown in frame 1, with a central fixation cross and two green boxes on either side. In frame 2, the fixation</w:t>
      </w:r>
      <w:r w:rsidR="00C22D78">
        <w:rPr>
          <w:rFonts w:ascii="Times New Roman" w:hAnsi="Times New Roman"/>
          <w:lang w:val="en-GB"/>
        </w:rPr>
        <w:t xml:space="preserve"> cross is replaced by an arrow, pointing to one of the two boxes (50% of the time each). Finally, in frame 3 a letter is shown</w:t>
      </w:r>
      <w:del w:id="99" w:author="Jessica Stanis" w:date="2015-07-30T13:44:00Z">
        <w:r w:rsidR="00C22D78" w:rsidDel="0041336A">
          <w:rPr>
            <w:rFonts w:ascii="Times New Roman" w:hAnsi="Times New Roman"/>
            <w:lang w:val="en-GB"/>
          </w:rPr>
          <w:delText xml:space="preserve"> </w:delText>
        </w:r>
      </w:del>
      <w:r w:rsidR="00C22D78">
        <w:rPr>
          <w:rFonts w:ascii="Times New Roman" w:hAnsi="Times New Roman"/>
          <w:lang w:val="en-GB"/>
        </w:rPr>
        <w:t>—either an L or a T—</w:t>
      </w:r>
      <w:del w:id="100" w:author="Jessica Stanis" w:date="2015-07-30T13:44:00Z">
        <w:r w:rsidR="00C22D78" w:rsidDel="0041336A">
          <w:rPr>
            <w:rFonts w:ascii="Times New Roman" w:hAnsi="Times New Roman"/>
            <w:lang w:val="en-GB"/>
          </w:rPr>
          <w:delText xml:space="preserve"> </w:delText>
        </w:r>
      </w:del>
      <w:r w:rsidR="00C22D78">
        <w:rPr>
          <w:rFonts w:ascii="Times New Roman" w:hAnsi="Times New Roman"/>
          <w:lang w:val="en-GB"/>
        </w:rPr>
        <w:t>in one of the two boxes. In the example shown, the letter is an L. In the right panel example, the letter appears in the box that</w:t>
      </w:r>
      <w:ins w:id="101" w:author="Jessica Stanis" w:date="2015-07-30T13:44:00Z">
        <w:r w:rsidR="0041336A">
          <w:rPr>
            <w:rFonts w:ascii="Times New Roman" w:hAnsi="Times New Roman"/>
            <w:lang w:val="en-GB"/>
          </w:rPr>
          <w:t xml:space="preserve"> the</w:t>
        </w:r>
      </w:ins>
      <w:r w:rsidR="00C22D78">
        <w:rPr>
          <w:rFonts w:ascii="Times New Roman" w:hAnsi="Times New Roman"/>
          <w:lang w:val="en-GB"/>
        </w:rPr>
        <w:t xml:space="preserve"> arrow point</w:t>
      </w:r>
      <w:ins w:id="102" w:author="Jessica Stanis" w:date="2015-07-30T13:44:00Z">
        <w:r w:rsidR="0041336A">
          <w:rPr>
            <w:rFonts w:ascii="Times New Roman" w:hAnsi="Times New Roman"/>
            <w:lang w:val="en-GB"/>
          </w:rPr>
          <w:t>s</w:t>
        </w:r>
      </w:ins>
      <w:r w:rsidR="00C22D78">
        <w:rPr>
          <w:rFonts w:ascii="Times New Roman" w:hAnsi="Times New Roman"/>
          <w:lang w:val="en-GB"/>
        </w:rPr>
        <w:t xml:space="preserve"> to,</w:t>
      </w:r>
      <w:r w:rsidR="00E27CBC">
        <w:rPr>
          <w:rFonts w:ascii="Times New Roman" w:hAnsi="Times New Roman"/>
          <w:lang w:val="en-GB"/>
        </w:rPr>
        <w:t xml:space="preserve"> producing a congruent trial. In</w:t>
      </w:r>
      <w:r w:rsidR="00C22D78">
        <w:rPr>
          <w:rFonts w:ascii="Times New Roman" w:hAnsi="Times New Roman"/>
          <w:lang w:val="en-GB"/>
        </w:rPr>
        <w:t xml:space="preserve"> the panel on the left, the letter appears opposite the arrow, producing an incongruent trial. The measure of interest is the time it takes a participant to make a correct response (the reaction time), in particular, the average difference between congruent and incongruent trials. </w:t>
      </w:r>
    </w:p>
    <w:p w14:paraId="27DD80F8" w14:textId="32F90748" w:rsidR="00681079" w:rsidRDefault="001729D9" w:rsidP="000C0843">
      <w:pPr>
        <w:widowControl w:val="0"/>
        <w:autoSpaceDE w:val="0"/>
        <w:autoSpaceDN w:val="0"/>
        <w:adjustRightInd w:val="0"/>
        <w:rPr>
          <w:rFonts w:ascii="Times New Roman" w:hAnsi="Times New Roman"/>
          <w:lang w:val="en-GB"/>
        </w:rPr>
      </w:pPr>
      <w:r>
        <w:rPr>
          <w:rFonts w:ascii="Times New Roman" w:hAnsi="Times New Roman"/>
          <w:b/>
          <w:lang w:val="en-GB"/>
        </w:rPr>
        <w:t>Figure 2</w:t>
      </w:r>
      <w:r>
        <w:rPr>
          <w:rFonts w:ascii="Times New Roman" w:hAnsi="Times New Roman"/>
          <w:lang w:val="en-GB"/>
        </w:rPr>
        <w:t xml:space="preserve">. </w:t>
      </w:r>
      <w:r w:rsidRPr="00912B28">
        <w:rPr>
          <w:rFonts w:ascii="Times New Roman" w:hAnsi="Times New Roman"/>
          <w:b/>
          <w:lang w:val="en-GB"/>
        </w:rPr>
        <w:t>Sample table for organizing data output in a spatial cueing experiment</w:t>
      </w:r>
      <w:r>
        <w:rPr>
          <w:rFonts w:ascii="Times New Roman" w:hAnsi="Times New Roman"/>
          <w:lang w:val="en-GB"/>
        </w:rPr>
        <w:t>. The primary measure of interest is the reaction time on each trial. In addition, th</w:t>
      </w:r>
      <w:r w:rsidR="00236A81">
        <w:rPr>
          <w:rFonts w:ascii="Times New Roman" w:hAnsi="Times New Roman"/>
          <w:lang w:val="en-GB"/>
        </w:rPr>
        <w:t xml:space="preserve">e </w:t>
      </w:r>
      <w:ins w:id="103" w:author="Jessica Stanis" w:date="2015-07-30T13:46:00Z">
        <w:r w:rsidR="0041336A">
          <w:rPr>
            <w:rFonts w:ascii="Times New Roman" w:hAnsi="Times New Roman"/>
            <w:lang w:val="en-GB"/>
          </w:rPr>
          <w:t>c</w:t>
        </w:r>
      </w:ins>
      <w:del w:id="104" w:author="Jessica Stanis" w:date="2015-07-30T13:46:00Z">
        <w:r w:rsidR="00236A81" w:rsidDel="0041336A">
          <w:rPr>
            <w:rFonts w:ascii="Times New Roman" w:hAnsi="Times New Roman"/>
            <w:lang w:val="en-GB"/>
          </w:rPr>
          <w:delText>C</w:delText>
        </w:r>
      </w:del>
      <w:r w:rsidR="00236A81">
        <w:rPr>
          <w:rFonts w:ascii="Times New Roman" w:hAnsi="Times New Roman"/>
          <w:lang w:val="en-GB"/>
        </w:rPr>
        <w:t>ondition needs to be recorded</w:t>
      </w:r>
      <w:r>
        <w:rPr>
          <w:rFonts w:ascii="Times New Roman" w:hAnsi="Times New Roman"/>
          <w:lang w:val="en-GB"/>
        </w:rPr>
        <w:t xml:space="preserve"> in order to compare reaction time in </w:t>
      </w:r>
      <w:ins w:id="105" w:author="Jessica Stanis" w:date="2015-07-30T13:45:00Z">
        <w:r w:rsidR="0041336A">
          <w:rPr>
            <w:rFonts w:ascii="Times New Roman" w:hAnsi="Times New Roman"/>
            <w:lang w:val="en-GB"/>
          </w:rPr>
          <w:t>c</w:t>
        </w:r>
      </w:ins>
      <w:del w:id="106" w:author="Jessica Stanis" w:date="2015-07-30T13:45:00Z">
        <w:r w:rsidDel="0041336A">
          <w:rPr>
            <w:rFonts w:ascii="Times New Roman" w:hAnsi="Times New Roman"/>
            <w:lang w:val="en-GB"/>
          </w:rPr>
          <w:delText>C</w:delText>
        </w:r>
      </w:del>
      <w:r>
        <w:rPr>
          <w:rFonts w:ascii="Times New Roman" w:hAnsi="Times New Roman"/>
          <w:lang w:val="en-GB"/>
        </w:rPr>
        <w:t xml:space="preserve">ongruent and </w:t>
      </w:r>
      <w:ins w:id="107" w:author="Jessica Stanis" w:date="2015-07-30T13:45:00Z">
        <w:r w:rsidR="0041336A">
          <w:rPr>
            <w:rFonts w:ascii="Times New Roman" w:hAnsi="Times New Roman"/>
            <w:lang w:val="en-GB"/>
          </w:rPr>
          <w:t>i</w:t>
        </w:r>
      </w:ins>
      <w:del w:id="108" w:author="Jessica Stanis" w:date="2015-07-30T13:45:00Z">
        <w:r w:rsidDel="0041336A">
          <w:rPr>
            <w:rFonts w:ascii="Times New Roman" w:hAnsi="Times New Roman"/>
            <w:lang w:val="en-GB"/>
          </w:rPr>
          <w:delText>I</w:delText>
        </w:r>
      </w:del>
      <w:r>
        <w:rPr>
          <w:rFonts w:ascii="Times New Roman" w:hAnsi="Times New Roman"/>
          <w:lang w:val="en-GB"/>
        </w:rPr>
        <w:t xml:space="preserve">ncongruent trials, and the </w:t>
      </w:r>
      <w:ins w:id="109" w:author="Jessica Stanis" w:date="2015-07-30T13:46:00Z">
        <w:r w:rsidR="0041336A">
          <w:rPr>
            <w:rFonts w:ascii="Times New Roman" w:hAnsi="Times New Roman"/>
            <w:lang w:val="en-GB"/>
          </w:rPr>
          <w:t>l</w:t>
        </w:r>
      </w:ins>
      <w:del w:id="110" w:author="Jessica Stanis" w:date="2015-07-30T13:46:00Z">
        <w:r w:rsidDel="0041336A">
          <w:rPr>
            <w:rFonts w:ascii="Times New Roman" w:hAnsi="Times New Roman"/>
            <w:lang w:val="en-GB"/>
          </w:rPr>
          <w:delText>L</w:delText>
        </w:r>
      </w:del>
      <w:r>
        <w:rPr>
          <w:rFonts w:ascii="Times New Roman" w:hAnsi="Times New Roman"/>
          <w:lang w:val="en-GB"/>
        </w:rPr>
        <w:t xml:space="preserve">etter </w:t>
      </w:r>
      <w:ins w:id="111" w:author="Jessica Stanis" w:date="2015-07-30T13:46:00Z">
        <w:r w:rsidR="0041336A">
          <w:rPr>
            <w:rFonts w:ascii="Times New Roman" w:hAnsi="Times New Roman"/>
            <w:lang w:val="en-GB"/>
          </w:rPr>
          <w:t>t</w:t>
        </w:r>
      </w:ins>
      <w:del w:id="112" w:author="Jessica Stanis" w:date="2015-07-30T13:46:00Z">
        <w:r w:rsidDel="0041336A">
          <w:rPr>
            <w:rFonts w:ascii="Times New Roman" w:hAnsi="Times New Roman"/>
            <w:lang w:val="en-GB"/>
          </w:rPr>
          <w:delText>T</w:delText>
        </w:r>
      </w:del>
      <w:r>
        <w:rPr>
          <w:rFonts w:ascii="Times New Roman" w:hAnsi="Times New Roman"/>
          <w:lang w:val="en-GB"/>
        </w:rPr>
        <w:t xml:space="preserve">ype and </w:t>
      </w:r>
      <w:ins w:id="113" w:author="Jessica Stanis" w:date="2015-07-30T13:46:00Z">
        <w:r w:rsidR="0041336A">
          <w:rPr>
            <w:rFonts w:ascii="Times New Roman" w:hAnsi="Times New Roman"/>
            <w:lang w:val="en-GB"/>
          </w:rPr>
          <w:t>r</w:t>
        </w:r>
      </w:ins>
      <w:del w:id="114" w:author="Jessica Stanis" w:date="2015-07-30T13:46:00Z">
        <w:r w:rsidDel="0041336A">
          <w:rPr>
            <w:rFonts w:ascii="Times New Roman" w:hAnsi="Times New Roman"/>
            <w:lang w:val="en-GB"/>
          </w:rPr>
          <w:delText>R</w:delText>
        </w:r>
      </w:del>
      <w:r>
        <w:rPr>
          <w:rFonts w:ascii="Times New Roman" w:hAnsi="Times New Roman"/>
          <w:lang w:val="en-GB"/>
        </w:rPr>
        <w:t xml:space="preserve">esponse </w:t>
      </w:r>
      <w:del w:id="115" w:author="Jessica Stanis" w:date="2015-07-30T13:46:00Z">
        <w:r w:rsidDel="0041336A">
          <w:rPr>
            <w:rFonts w:ascii="Times New Roman" w:hAnsi="Times New Roman"/>
            <w:lang w:val="en-GB"/>
          </w:rPr>
          <w:delText>G</w:delText>
        </w:r>
      </w:del>
      <w:ins w:id="116" w:author="Jessica Stanis" w:date="2015-07-30T13:46:00Z">
        <w:r w:rsidR="0041336A">
          <w:rPr>
            <w:rFonts w:ascii="Times New Roman" w:hAnsi="Times New Roman"/>
            <w:lang w:val="en-GB"/>
          </w:rPr>
          <w:t>gi</w:t>
        </w:r>
      </w:ins>
      <w:del w:id="117" w:author="Jessica Stanis" w:date="2015-07-30T13:46:00Z">
        <w:r w:rsidDel="0041336A">
          <w:rPr>
            <w:rFonts w:ascii="Times New Roman" w:hAnsi="Times New Roman"/>
            <w:lang w:val="en-GB"/>
          </w:rPr>
          <w:delText>i</w:delText>
        </w:r>
      </w:del>
      <w:r>
        <w:rPr>
          <w:rFonts w:ascii="Times New Roman" w:hAnsi="Times New Roman"/>
          <w:lang w:val="en-GB"/>
        </w:rPr>
        <w:t>ven are necessary in order to evaluate response accuracy.</w:t>
      </w:r>
      <w:r w:rsidR="005702A9">
        <w:rPr>
          <w:rFonts w:ascii="Times New Roman" w:hAnsi="Times New Roman"/>
          <w:lang w:val="en-GB"/>
        </w:rPr>
        <w:t xml:space="preserve"> It is </w:t>
      </w:r>
      <w:r w:rsidR="00236A81">
        <w:rPr>
          <w:rFonts w:ascii="Times New Roman" w:hAnsi="Times New Roman"/>
          <w:lang w:val="en-GB"/>
        </w:rPr>
        <w:t xml:space="preserve">also </w:t>
      </w:r>
      <w:r w:rsidR="005702A9">
        <w:rPr>
          <w:rFonts w:ascii="Times New Roman" w:hAnsi="Times New Roman"/>
          <w:lang w:val="en-GB"/>
        </w:rPr>
        <w:t xml:space="preserve">a good idea to record </w:t>
      </w:r>
      <w:ins w:id="118" w:author="Jessica Stanis" w:date="2015-07-30T13:46:00Z">
        <w:r w:rsidR="0041336A">
          <w:rPr>
            <w:rFonts w:ascii="Times New Roman" w:hAnsi="Times New Roman"/>
            <w:lang w:val="en-GB"/>
          </w:rPr>
          <w:t>l</w:t>
        </w:r>
      </w:ins>
      <w:del w:id="119" w:author="Jessica Stanis" w:date="2015-07-30T13:46:00Z">
        <w:r w:rsidR="005702A9" w:rsidDel="0041336A">
          <w:rPr>
            <w:rFonts w:ascii="Times New Roman" w:hAnsi="Times New Roman"/>
            <w:lang w:val="en-GB"/>
          </w:rPr>
          <w:delText>L</w:delText>
        </w:r>
      </w:del>
      <w:r w:rsidR="005702A9">
        <w:rPr>
          <w:rFonts w:ascii="Times New Roman" w:hAnsi="Times New Roman"/>
          <w:lang w:val="en-GB"/>
        </w:rPr>
        <w:t xml:space="preserve">etter </w:t>
      </w:r>
      <w:ins w:id="120" w:author="Jessica Stanis" w:date="2015-07-30T13:46:00Z">
        <w:r w:rsidR="0041336A">
          <w:rPr>
            <w:rFonts w:ascii="Times New Roman" w:hAnsi="Times New Roman"/>
            <w:lang w:val="en-GB"/>
          </w:rPr>
          <w:t>p</w:t>
        </w:r>
      </w:ins>
      <w:del w:id="121" w:author="Jessica Stanis" w:date="2015-07-30T13:46:00Z">
        <w:r w:rsidR="005702A9" w:rsidDel="0041336A">
          <w:rPr>
            <w:rFonts w:ascii="Times New Roman" w:hAnsi="Times New Roman"/>
            <w:lang w:val="en-GB"/>
          </w:rPr>
          <w:delText>P</w:delText>
        </w:r>
      </w:del>
      <w:r w:rsidR="005702A9">
        <w:rPr>
          <w:rFonts w:ascii="Times New Roman" w:hAnsi="Times New Roman"/>
          <w:lang w:val="en-GB"/>
        </w:rPr>
        <w:t xml:space="preserve">osition to ensure that trials appear in the correct proportions. </w:t>
      </w:r>
    </w:p>
    <w:p w14:paraId="1331982F" w14:textId="722E7223" w:rsidR="001F7C9E" w:rsidRDefault="001F7C9E" w:rsidP="000C0843">
      <w:pPr>
        <w:widowControl w:val="0"/>
        <w:autoSpaceDE w:val="0"/>
        <w:autoSpaceDN w:val="0"/>
        <w:adjustRightInd w:val="0"/>
        <w:rPr>
          <w:rFonts w:ascii="Times New Roman" w:hAnsi="Times New Roman"/>
          <w:lang w:val="en-GB"/>
        </w:rPr>
      </w:pPr>
      <w:r>
        <w:rPr>
          <w:rFonts w:ascii="Times New Roman" w:hAnsi="Times New Roman"/>
          <w:b/>
          <w:lang w:val="en-GB"/>
        </w:rPr>
        <w:t>Figure 3</w:t>
      </w:r>
      <w:r>
        <w:rPr>
          <w:rFonts w:ascii="Times New Roman" w:hAnsi="Times New Roman"/>
          <w:lang w:val="en-GB"/>
        </w:rPr>
        <w:t xml:space="preserve">. </w:t>
      </w:r>
      <w:r w:rsidR="00FE00DD" w:rsidRPr="00236A81">
        <w:rPr>
          <w:rFonts w:ascii="Times New Roman" w:hAnsi="Times New Roman"/>
          <w:b/>
          <w:lang w:val="en-GB"/>
        </w:rPr>
        <w:t>A data table populated with results from 25 spatial cueing trials.</w:t>
      </w:r>
      <w:r w:rsidR="00FE00DD">
        <w:rPr>
          <w:rFonts w:ascii="Times New Roman" w:hAnsi="Times New Roman"/>
          <w:lang w:val="en-GB"/>
        </w:rPr>
        <w:t xml:space="preserve"> The final column, </w:t>
      </w:r>
      <w:r w:rsidR="007B1288">
        <w:rPr>
          <w:rFonts w:ascii="Times New Roman" w:hAnsi="Times New Roman"/>
          <w:lang w:val="en-GB"/>
        </w:rPr>
        <w:t>labelled</w:t>
      </w:r>
      <w:r w:rsidR="00FE00DD">
        <w:rPr>
          <w:rFonts w:ascii="Times New Roman" w:hAnsi="Times New Roman"/>
          <w:lang w:val="en-GB"/>
        </w:rPr>
        <w:t xml:space="preserve"> ‘Accuracy</w:t>
      </w:r>
      <w:r w:rsidR="007B1288">
        <w:rPr>
          <w:rFonts w:ascii="Times New Roman" w:hAnsi="Times New Roman"/>
          <w:lang w:val="en-GB"/>
        </w:rPr>
        <w:t xml:space="preserve">,’ was added after the experiment was completed, and a formula was used to automate an accuracy check. </w:t>
      </w:r>
    </w:p>
    <w:p w14:paraId="413E14DC" w14:textId="74E9F6DB" w:rsidR="00894B7B" w:rsidRPr="00894B7B" w:rsidRDefault="00894B7B" w:rsidP="00894B7B">
      <w:pPr>
        <w:widowControl w:val="0"/>
        <w:autoSpaceDE w:val="0"/>
        <w:autoSpaceDN w:val="0"/>
        <w:adjustRightInd w:val="0"/>
        <w:rPr>
          <w:rFonts w:ascii="Times New Roman" w:hAnsi="Times New Roman"/>
          <w:lang w:val="en-GB"/>
        </w:rPr>
      </w:pPr>
      <w:r>
        <w:rPr>
          <w:rFonts w:ascii="Times New Roman" w:hAnsi="Times New Roman"/>
          <w:b/>
          <w:lang w:val="en-GB"/>
        </w:rPr>
        <w:t>Figure 4</w:t>
      </w:r>
      <w:r>
        <w:rPr>
          <w:rFonts w:ascii="Times New Roman" w:hAnsi="Times New Roman"/>
          <w:lang w:val="en-GB"/>
        </w:rPr>
        <w:t xml:space="preserve">. </w:t>
      </w:r>
      <w:r w:rsidRPr="00236A81">
        <w:rPr>
          <w:rFonts w:ascii="Times New Roman" w:hAnsi="Times New Roman"/>
          <w:b/>
          <w:lang w:val="en-GB"/>
        </w:rPr>
        <w:t>Reaction time results of a spatial cueing experiment</w:t>
      </w:r>
      <w:r>
        <w:rPr>
          <w:rFonts w:ascii="Times New Roman" w:hAnsi="Times New Roman"/>
          <w:lang w:val="en-GB"/>
        </w:rPr>
        <w:t xml:space="preserve">. Participants generally </w:t>
      </w:r>
      <w:r>
        <w:rPr>
          <w:rFonts w:ascii="Times New Roman" w:hAnsi="Times New Roman"/>
          <w:lang w:val="en-GB"/>
        </w:rPr>
        <w:lastRenderedPageBreak/>
        <w:t xml:space="preserve">responded more quickly in </w:t>
      </w:r>
      <w:ins w:id="122" w:author="Jessica Stanis" w:date="2015-07-30T13:47:00Z">
        <w:r w:rsidR="00F10B18">
          <w:rPr>
            <w:rFonts w:ascii="Times New Roman" w:hAnsi="Times New Roman"/>
            <w:lang w:val="en-GB"/>
          </w:rPr>
          <w:t>c</w:t>
        </w:r>
      </w:ins>
      <w:del w:id="123" w:author="Jessica Stanis" w:date="2015-07-30T13:47:00Z">
        <w:r w:rsidDel="00F10B18">
          <w:rPr>
            <w:rFonts w:ascii="Times New Roman" w:hAnsi="Times New Roman"/>
            <w:lang w:val="en-GB"/>
          </w:rPr>
          <w:delText>C</w:delText>
        </w:r>
      </w:del>
      <w:r>
        <w:rPr>
          <w:rFonts w:ascii="Times New Roman" w:hAnsi="Times New Roman"/>
          <w:lang w:val="en-GB"/>
        </w:rPr>
        <w:t xml:space="preserve">ongruent compared to </w:t>
      </w:r>
      <w:ins w:id="124" w:author="Jessica Stanis" w:date="2015-07-30T13:47:00Z">
        <w:r w:rsidR="00F10B18">
          <w:rPr>
            <w:rFonts w:ascii="Times New Roman" w:hAnsi="Times New Roman"/>
            <w:lang w:val="en-GB"/>
          </w:rPr>
          <w:t>i</w:t>
        </w:r>
      </w:ins>
      <w:del w:id="125" w:author="Jessica Stanis" w:date="2015-07-30T13:47:00Z">
        <w:r w:rsidDel="00F10B18">
          <w:rPr>
            <w:rFonts w:ascii="Times New Roman" w:hAnsi="Times New Roman"/>
            <w:lang w:val="en-GB"/>
          </w:rPr>
          <w:delText>I</w:delText>
        </w:r>
      </w:del>
      <w:r>
        <w:rPr>
          <w:rFonts w:ascii="Times New Roman" w:hAnsi="Times New Roman"/>
          <w:lang w:val="en-GB"/>
        </w:rPr>
        <w:t xml:space="preserve">ncongruent trials. In </w:t>
      </w:r>
      <w:ins w:id="126" w:author="Jessica Stanis" w:date="2015-07-30T13:47:00Z">
        <w:r w:rsidR="00F10B18">
          <w:rPr>
            <w:rFonts w:ascii="Times New Roman" w:hAnsi="Times New Roman"/>
            <w:lang w:val="en-GB"/>
          </w:rPr>
          <w:t>c</w:t>
        </w:r>
      </w:ins>
      <w:del w:id="127" w:author="Jessica Stanis" w:date="2015-07-30T13:47:00Z">
        <w:r w:rsidDel="00F10B18">
          <w:rPr>
            <w:rFonts w:ascii="Times New Roman" w:hAnsi="Times New Roman"/>
            <w:lang w:val="en-GB"/>
          </w:rPr>
          <w:delText>C</w:delText>
        </w:r>
      </w:del>
      <w:r>
        <w:rPr>
          <w:rFonts w:ascii="Times New Roman" w:hAnsi="Times New Roman"/>
          <w:lang w:val="en-GB"/>
        </w:rPr>
        <w:t xml:space="preserve">ongruent trials, the cue arrow pointed to the place where a letter eventually appeared. But in </w:t>
      </w:r>
      <w:ins w:id="128" w:author="Jessica Stanis" w:date="2015-07-30T13:47:00Z">
        <w:r w:rsidR="00F10B18">
          <w:rPr>
            <w:rFonts w:ascii="Times New Roman" w:hAnsi="Times New Roman"/>
            <w:lang w:val="en-GB"/>
          </w:rPr>
          <w:t>i</w:t>
        </w:r>
      </w:ins>
      <w:del w:id="129" w:author="Jessica Stanis" w:date="2015-07-30T13:47:00Z">
        <w:r w:rsidDel="00F10B18">
          <w:rPr>
            <w:rFonts w:ascii="Times New Roman" w:hAnsi="Times New Roman"/>
            <w:lang w:val="en-GB"/>
          </w:rPr>
          <w:delText>I</w:delText>
        </w:r>
      </w:del>
      <w:r>
        <w:rPr>
          <w:rFonts w:ascii="Times New Roman" w:hAnsi="Times New Roman"/>
          <w:lang w:val="en-GB"/>
        </w:rPr>
        <w:t xml:space="preserve">ncongruent trials, it pointed opposite. The difference in reaction times suggests that the arrow led participants to attend to the box pointed to by the arrow, allowing them to more quickly process and identify the letter when it appeared there. </w:t>
      </w:r>
    </w:p>
    <w:sectPr w:rsidR="00894B7B" w:rsidRPr="00894B7B"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9" w:author="Jessica Stanis" w:date="2015-07-30T11:37:00Z" w:initials="JS">
    <w:p w14:paraId="4A2B6C8A" w14:textId="51EA1A59" w:rsidR="00532D08" w:rsidRDefault="00532D08">
      <w:pPr>
        <w:pStyle w:val="CommentText"/>
      </w:pPr>
      <w:r>
        <w:rPr>
          <w:rStyle w:val="CommentReference"/>
        </w:rPr>
        <w:annotationRef/>
      </w:r>
      <w:r>
        <w:t>Please provide a reference to Posner.</w:t>
      </w:r>
    </w:p>
    <w:p w14:paraId="72B609B2" w14:textId="77777777" w:rsidR="00663AE9" w:rsidRDefault="005475C5" w:rsidP="00663AE9">
      <w:r>
        <w:t>Reference</w:t>
      </w:r>
      <w:r w:rsidR="00663AE9">
        <w:t>s</w:t>
      </w:r>
      <w:r>
        <w:t>:</w:t>
      </w:r>
    </w:p>
    <w:p w14:paraId="33DAECBB" w14:textId="099D58CB" w:rsidR="00663AE9" w:rsidRPr="00663AE9" w:rsidRDefault="00663AE9" w:rsidP="00663AE9">
      <w:pPr>
        <w:rPr>
          <w:rFonts w:ascii="Times New Roman" w:eastAsia="Times New Roman" w:hAnsi="Times New Roman" w:cs="Times New Roman"/>
        </w:rPr>
      </w:pPr>
      <w:r w:rsidRPr="00663AE9">
        <w:rPr>
          <w:rFonts w:ascii="Arial" w:eastAsia="Times New Roman" w:hAnsi="Arial" w:cs="Arial"/>
          <w:color w:val="222222"/>
          <w:sz w:val="20"/>
          <w:szCs w:val="20"/>
          <w:shd w:val="clear" w:color="auto" w:fill="FFFFFF"/>
        </w:rPr>
        <w:t>Posner, M. I. (1980). Orienting of attention. </w:t>
      </w:r>
      <w:r w:rsidRPr="00663AE9">
        <w:rPr>
          <w:rFonts w:ascii="Arial" w:eastAsia="Times New Roman" w:hAnsi="Arial" w:cs="Arial"/>
          <w:i/>
          <w:iCs/>
          <w:color w:val="222222"/>
          <w:sz w:val="20"/>
          <w:szCs w:val="20"/>
          <w:shd w:val="clear" w:color="auto" w:fill="FFFFFF"/>
        </w:rPr>
        <w:t>Quarterly journal of experimental psychology</w:t>
      </w:r>
      <w:r w:rsidRPr="00663AE9">
        <w:rPr>
          <w:rFonts w:ascii="Arial" w:eastAsia="Times New Roman" w:hAnsi="Arial" w:cs="Arial"/>
          <w:color w:val="222222"/>
          <w:sz w:val="20"/>
          <w:szCs w:val="20"/>
          <w:shd w:val="clear" w:color="auto" w:fill="FFFFFF"/>
        </w:rPr>
        <w:t>, </w:t>
      </w:r>
      <w:r w:rsidRPr="00663AE9">
        <w:rPr>
          <w:rFonts w:ascii="Arial" w:eastAsia="Times New Roman" w:hAnsi="Arial" w:cs="Arial"/>
          <w:i/>
          <w:iCs/>
          <w:color w:val="222222"/>
          <w:sz w:val="20"/>
          <w:szCs w:val="20"/>
          <w:shd w:val="clear" w:color="auto" w:fill="FFFFFF"/>
        </w:rPr>
        <w:t>32</w:t>
      </w:r>
      <w:r w:rsidRPr="00663AE9">
        <w:rPr>
          <w:rFonts w:ascii="Arial" w:eastAsia="Times New Roman" w:hAnsi="Arial" w:cs="Arial"/>
          <w:color w:val="222222"/>
          <w:sz w:val="20"/>
          <w:szCs w:val="20"/>
          <w:shd w:val="clear" w:color="auto" w:fill="FFFFFF"/>
        </w:rPr>
        <w:t>(1), 3-25.</w:t>
      </w:r>
    </w:p>
    <w:p w14:paraId="51B45F24" w14:textId="77777777" w:rsidR="00663AE9" w:rsidRDefault="00663AE9" w:rsidP="00663AE9">
      <w:pPr>
        <w:spacing w:after="0"/>
        <w:rPr>
          <w:rFonts w:ascii="Arial" w:eastAsia="Times New Roman" w:hAnsi="Arial" w:cs="Arial"/>
          <w:color w:val="222222"/>
          <w:sz w:val="20"/>
          <w:szCs w:val="20"/>
          <w:shd w:val="clear" w:color="auto" w:fill="FFFFFF"/>
        </w:rPr>
      </w:pPr>
    </w:p>
    <w:p w14:paraId="3603FAAC" w14:textId="77777777" w:rsidR="00663AE9" w:rsidRPr="00663AE9" w:rsidRDefault="00663AE9" w:rsidP="00663AE9">
      <w:pPr>
        <w:spacing w:after="0"/>
        <w:rPr>
          <w:rFonts w:ascii="Times New Roman" w:eastAsia="Times New Roman" w:hAnsi="Times New Roman" w:cs="Times New Roman"/>
        </w:rPr>
      </w:pPr>
      <w:r w:rsidRPr="00663AE9">
        <w:rPr>
          <w:rFonts w:ascii="Arial" w:eastAsia="Times New Roman" w:hAnsi="Arial" w:cs="Arial"/>
          <w:color w:val="222222"/>
          <w:sz w:val="20"/>
          <w:szCs w:val="20"/>
          <w:shd w:val="clear" w:color="auto" w:fill="FFFFFF"/>
        </w:rPr>
        <w:t>Posner, M. I., Snyder, C. R., &amp; Davidson, B. J. (1980). Attention and the detection of signals. </w:t>
      </w:r>
      <w:r w:rsidRPr="00663AE9">
        <w:rPr>
          <w:rFonts w:ascii="Arial" w:eastAsia="Times New Roman" w:hAnsi="Arial" w:cs="Arial"/>
          <w:i/>
          <w:iCs/>
          <w:color w:val="222222"/>
          <w:sz w:val="20"/>
          <w:szCs w:val="20"/>
          <w:shd w:val="clear" w:color="auto" w:fill="FFFFFF"/>
        </w:rPr>
        <w:t>Journal of experimental psychology: General</w:t>
      </w:r>
      <w:r w:rsidRPr="00663AE9">
        <w:rPr>
          <w:rFonts w:ascii="Arial" w:eastAsia="Times New Roman" w:hAnsi="Arial" w:cs="Arial"/>
          <w:color w:val="222222"/>
          <w:sz w:val="20"/>
          <w:szCs w:val="20"/>
          <w:shd w:val="clear" w:color="auto" w:fill="FFFFFF"/>
        </w:rPr>
        <w:t>, </w:t>
      </w:r>
      <w:r w:rsidRPr="00663AE9">
        <w:rPr>
          <w:rFonts w:ascii="Arial" w:eastAsia="Times New Roman" w:hAnsi="Arial" w:cs="Arial"/>
          <w:i/>
          <w:iCs/>
          <w:color w:val="222222"/>
          <w:sz w:val="20"/>
          <w:szCs w:val="20"/>
          <w:shd w:val="clear" w:color="auto" w:fill="FFFFFF"/>
        </w:rPr>
        <w:t>109</w:t>
      </w:r>
      <w:r w:rsidRPr="00663AE9">
        <w:rPr>
          <w:rFonts w:ascii="Arial" w:eastAsia="Times New Roman" w:hAnsi="Arial" w:cs="Arial"/>
          <w:color w:val="222222"/>
          <w:sz w:val="20"/>
          <w:szCs w:val="20"/>
          <w:shd w:val="clear" w:color="auto" w:fill="FFFFFF"/>
        </w:rPr>
        <w:t>(2), 160.</w:t>
      </w:r>
    </w:p>
    <w:p w14:paraId="379676E8" w14:textId="225C7C0C" w:rsidR="005475C5" w:rsidRDefault="005475C5">
      <w:pPr>
        <w:pStyle w:val="CommentText"/>
      </w:pPr>
    </w:p>
  </w:comment>
  <w:comment w:id="68" w:author="Jessica Stanis" w:date="2015-07-30T13:52:00Z" w:initials="JS">
    <w:p w14:paraId="24A48F83" w14:textId="39DF7B8F" w:rsidR="00FC7A31" w:rsidRDefault="00FC7A31">
      <w:pPr>
        <w:pStyle w:val="CommentText"/>
      </w:pPr>
      <w:r>
        <w:rPr>
          <w:rStyle w:val="CommentReference"/>
        </w:rPr>
        <w:annotationRef/>
      </w:r>
      <w:r>
        <w:t>Can you expand upon this idea with a concrete example?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9676E8" w15:done="0"/>
  <w15:commentEx w15:paraId="24A48F8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nathan Flombaum">
    <w15:presenceInfo w15:providerId="None" w15:userId="Jonathan Flomb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131078" w:nlCheck="1" w:checkStyle="0"/>
  <w:activeWritingStyle w:appName="MSWord" w:lang="en-GB" w:vendorID="64" w:dllVersion="131078" w:nlCheck="1" w:checkStyle="0"/>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13C9"/>
    <w:rsid w:val="00003B24"/>
    <w:rsid w:val="00004292"/>
    <w:rsid w:val="000075C5"/>
    <w:rsid w:val="00013AB0"/>
    <w:rsid w:val="00026A53"/>
    <w:rsid w:val="00031FC7"/>
    <w:rsid w:val="000331A6"/>
    <w:rsid w:val="00035053"/>
    <w:rsid w:val="000363F1"/>
    <w:rsid w:val="000401FF"/>
    <w:rsid w:val="000419E9"/>
    <w:rsid w:val="00047254"/>
    <w:rsid w:val="00050FD9"/>
    <w:rsid w:val="000510F9"/>
    <w:rsid w:val="00052503"/>
    <w:rsid w:val="00054AF4"/>
    <w:rsid w:val="0005784B"/>
    <w:rsid w:val="00066903"/>
    <w:rsid w:val="0008482E"/>
    <w:rsid w:val="0008551E"/>
    <w:rsid w:val="000930C5"/>
    <w:rsid w:val="00095673"/>
    <w:rsid w:val="000A1F51"/>
    <w:rsid w:val="000B3EE7"/>
    <w:rsid w:val="000B7042"/>
    <w:rsid w:val="000C0843"/>
    <w:rsid w:val="000C13ED"/>
    <w:rsid w:val="000C3D77"/>
    <w:rsid w:val="000D036C"/>
    <w:rsid w:val="000D2C46"/>
    <w:rsid w:val="000E0ADD"/>
    <w:rsid w:val="000E20EF"/>
    <w:rsid w:val="000E400D"/>
    <w:rsid w:val="000E7197"/>
    <w:rsid w:val="00100684"/>
    <w:rsid w:val="00102FEA"/>
    <w:rsid w:val="00113E3B"/>
    <w:rsid w:val="0011610C"/>
    <w:rsid w:val="00121D5B"/>
    <w:rsid w:val="001255E0"/>
    <w:rsid w:val="00126190"/>
    <w:rsid w:val="00150467"/>
    <w:rsid w:val="00150EB5"/>
    <w:rsid w:val="00151E01"/>
    <w:rsid w:val="001609D8"/>
    <w:rsid w:val="001729D9"/>
    <w:rsid w:val="001735C4"/>
    <w:rsid w:val="0018125A"/>
    <w:rsid w:val="00181BE1"/>
    <w:rsid w:val="00182B6C"/>
    <w:rsid w:val="00182F85"/>
    <w:rsid w:val="0018618E"/>
    <w:rsid w:val="00196213"/>
    <w:rsid w:val="00196E3C"/>
    <w:rsid w:val="001A034D"/>
    <w:rsid w:val="001A3C90"/>
    <w:rsid w:val="001C136E"/>
    <w:rsid w:val="001C7E88"/>
    <w:rsid w:val="001D7B28"/>
    <w:rsid w:val="001D7E80"/>
    <w:rsid w:val="001E40CC"/>
    <w:rsid w:val="001F1872"/>
    <w:rsid w:val="001F4052"/>
    <w:rsid w:val="001F724D"/>
    <w:rsid w:val="001F7C9E"/>
    <w:rsid w:val="00207075"/>
    <w:rsid w:val="002076EF"/>
    <w:rsid w:val="002104DE"/>
    <w:rsid w:val="00211FCF"/>
    <w:rsid w:val="00215DA1"/>
    <w:rsid w:val="00223B73"/>
    <w:rsid w:val="00225CE2"/>
    <w:rsid w:val="00236A81"/>
    <w:rsid w:val="002408E3"/>
    <w:rsid w:val="0025427D"/>
    <w:rsid w:val="002626C5"/>
    <w:rsid w:val="00264B5D"/>
    <w:rsid w:val="002745C3"/>
    <w:rsid w:val="00286B40"/>
    <w:rsid w:val="00290833"/>
    <w:rsid w:val="002920C0"/>
    <w:rsid w:val="002C4C46"/>
    <w:rsid w:val="002C7AF3"/>
    <w:rsid w:val="002D2E79"/>
    <w:rsid w:val="002D3FE5"/>
    <w:rsid w:val="002E5CBD"/>
    <w:rsid w:val="00304653"/>
    <w:rsid w:val="00306E39"/>
    <w:rsid w:val="00307515"/>
    <w:rsid w:val="00307843"/>
    <w:rsid w:val="00323866"/>
    <w:rsid w:val="00336AB9"/>
    <w:rsid w:val="00353DFD"/>
    <w:rsid w:val="00354D9C"/>
    <w:rsid w:val="00361144"/>
    <w:rsid w:val="00374EC6"/>
    <w:rsid w:val="00376DA5"/>
    <w:rsid w:val="00383E9F"/>
    <w:rsid w:val="00384C1C"/>
    <w:rsid w:val="003859D4"/>
    <w:rsid w:val="003A2699"/>
    <w:rsid w:val="003A5916"/>
    <w:rsid w:val="003B11EE"/>
    <w:rsid w:val="003B15E6"/>
    <w:rsid w:val="003C4E93"/>
    <w:rsid w:val="003D3AFD"/>
    <w:rsid w:val="003D7046"/>
    <w:rsid w:val="003F4D6F"/>
    <w:rsid w:val="0041336A"/>
    <w:rsid w:val="00414318"/>
    <w:rsid w:val="004149C1"/>
    <w:rsid w:val="004160BE"/>
    <w:rsid w:val="00434ED5"/>
    <w:rsid w:val="004354AA"/>
    <w:rsid w:val="00436B9B"/>
    <w:rsid w:val="00437FC9"/>
    <w:rsid w:val="00441095"/>
    <w:rsid w:val="004427FA"/>
    <w:rsid w:val="00442C4D"/>
    <w:rsid w:val="004435E3"/>
    <w:rsid w:val="0045001E"/>
    <w:rsid w:val="00456521"/>
    <w:rsid w:val="0046074C"/>
    <w:rsid w:val="00467282"/>
    <w:rsid w:val="004806B7"/>
    <w:rsid w:val="00480A77"/>
    <w:rsid w:val="004952A6"/>
    <w:rsid w:val="00496463"/>
    <w:rsid w:val="00497048"/>
    <w:rsid w:val="004A18F5"/>
    <w:rsid w:val="004B25E0"/>
    <w:rsid w:val="004E1061"/>
    <w:rsid w:val="004E4422"/>
    <w:rsid w:val="004E6A0B"/>
    <w:rsid w:val="004F06C2"/>
    <w:rsid w:val="004F2EF4"/>
    <w:rsid w:val="004F59DC"/>
    <w:rsid w:val="004F787D"/>
    <w:rsid w:val="00512469"/>
    <w:rsid w:val="0051701C"/>
    <w:rsid w:val="0052303E"/>
    <w:rsid w:val="005302F2"/>
    <w:rsid w:val="00530F8A"/>
    <w:rsid w:val="005324A3"/>
    <w:rsid w:val="00532D08"/>
    <w:rsid w:val="005373F3"/>
    <w:rsid w:val="00543BE0"/>
    <w:rsid w:val="00547408"/>
    <w:rsid w:val="005475C5"/>
    <w:rsid w:val="005607E3"/>
    <w:rsid w:val="005702A9"/>
    <w:rsid w:val="00570CFB"/>
    <w:rsid w:val="005724D4"/>
    <w:rsid w:val="00576BFD"/>
    <w:rsid w:val="00581B27"/>
    <w:rsid w:val="00590A18"/>
    <w:rsid w:val="00594C41"/>
    <w:rsid w:val="0059541F"/>
    <w:rsid w:val="00597F7A"/>
    <w:rsid w:val="005A2DDF"/>
    <w:rsid w:val="005A4CFE"/>
    <w:rsid w:val="005B00B0"/>
    <w:rsid w:val="005B442B"/>
    <w:rsid w:val="005B6CC0"/>
    <w:rsid w:val="005B7DBA"/>
    <w:rsid w:val="005C551B"/>
    <w:rsid w:val="005C72EE"/>
    <w:rsid w:val="005C7D8E"/>
    <w:rsid w:val="005D30C0"/>
    <w:rsid w:val="005F7E9F"/>
    <w:rsid w:val="006006EE"/>
    <w:rsid w:val="00606077"/>
    <w:rsid w:val="00611584"/>
    <w:rsid w:val="006207DC"/>
    <w:rsid w:val="00626C2A"/>
    <w:rsid w:val="0063361B"/>
    <w:rsid w:val="0063391B"/>
    <w:rsid w:val="00636D6B"/>
    <w:rsid w:val="006414F3"/>
    <w:rsid w:val="006422E3"/>
    <w:rsid w:val="00642C48"/>
    <w:rsid w:val="00652243"/>
    <w:rsid w:val="00663AE9"/>
    <w:rsid w:val="00664DE4"/>
    <w:rsid w:val="00671C44"/>
    <w:rsid w:val="00672EC8"/>
    <w:rsid w:val="00677168"/>
    <w:rsid w:val="00681079"/>
    <w:rsid w:val="00682278"/>
    <w:rsid w:val="00683FB5"/>
    <w:rsid w:val="00685790"/>
    <w:rsid w:val="00694B44"/>
    <w:rsid w:val="006A4A76"/>
    <w:rsid w:val="006A4D86"/>
    <w:rsid w:val="006A5547"/>
    <w:rsid w:val="006C2DEA"/>
    <w:rsid w:val="006D1120"/>
    <w:rsid w:val="006D301A"/>
    <w:rsid w:val="006D7BB5"/>
    <w:rsid w:val="006E74DC"/>
    <w:rsid w:val="006F200E"/>
    <w:rsid w:val="00700118"/>
    <w:rsid w:val="00732079"/>
    <w:rsid w:val="00733BD3"/>
    <w:rsid w:val="00734DEC"/>
    <w:rsid w:val="00745E8F"/>
    <w:rsid w:val="00750C4B"/>
    <w:rsid w:val="007566D8"/>
    <w:rsid w:val="00756BF6"/>
    <w:rsid w:val="00764970"/>
    <w:rsid w:val="00767286"/>
    <w:rsid w:val="0077517C"/>
    <w:rsid w:val="007837EA"/>
    <w:rsid w:val="00784D0D"/>
    <w:rsid w:val="0078724E"/>
    <w:rsid w:val="00790919"/>
    <w:rsid w:val="0079092B"/>
    <w:rsid w:val="007926AF"/>
    <w:rsid w:val="007A3110"/>
    <w:rsid w:val="007A6FD6"/>
    <w:rsid w:val="007B1288"/>
    <w:rsid w:val="007B4E74"/>
    <w:rsid w:val="007D6879"/>
    <w:rsid w:val="007E2D3A"/>
    <w:rsid w:val="007F31F7"/>
    <w:rsid w:val="007F47D2"/>
    <w:rsid w:val="007F76EE"/>
    <w:rsid w:val="008029E0"/>
    <w:rsid w:val="0080780C"/>
    <w:rsid w:val="00815AE4"/>
    <w:rsid w:val="00817DDF"/>
    <w:rsid w:val="00820080"/>
    <w:rsid w:val="0082188D"/>
    <w:rsid w:val="00830116"/>
    <w:rsid w:val="00830B66"/>
    <w:rsid w:val="0083413E"/>
    <w:rsid w:val="00834A19"/>
    <w:rsid w:val="008376E1"/>
    <w:rsid w:val="00856C6E"/>
    <w:rsid w:val="00884DD7"/>
    <w:rsid w:val="00887171"/>
    <w:rsid w:val="00894B7B"/>
    <w:rsid w:val="008B306C"/>
    <w:rsid w:val="008B3339"/>
    <w:rsid w:val="008D6E0D"/>
    <w:rsid w:val="008F01A3"/>
    <w:rsid w:val="008F3874"/>
    <w:rsid w:val="0090147C"/>
    <w:rsid w:val="00912B28"/>
    <w:rsid w:val="009136EB"/>
    <w:rsid w:val="00913CF6"/>
    <w:rsid w:val="009142C6"/>
    <w:rsid w:val="00925974"/>
    <w:rsid w:val="0093131F"/>
    <w:rsid w:val="00954F11"/>
    <w:rsid w:val="00965367"/>
    <w:rsid w:val="00966741"/>
    <w:rsid w:val="0099075F"/>
    <w:rsid w:val="009A08FD"/>
    <w:rsid w:val="009A413B"/>
    <w:rsid w:val="009B2001"/>
    <w:rsid w:val="009B75A4"/>
    <w:rsid w:val="009C271E"/>
    <w:rsid w:val="009C53D4"/>
    <w:rsid w:val="009C670D"/>
    <w:rsid w:val="009D535C"/>
    <w:rsid w:val="009D5784"/>
    <w:rsid w:val="009F01BE"/>
    <w:rsid w:val="009F3D37"/>
    <w:rsid w:val="00A0250F"/>
    <w:rsid w:val="00A10E92"/>
    <w:rsid w:val="00A144C4"/>
    <w:rsid w:val="00A14B25"/>
    <w:rsid w:val="00A2302D"/>
    <w:rsid w:val="00A25881"/>
    <w:rsid w:val="00A320B0"/>
    <w:rsid w:val="00A35781"/>
    <w:rsid w:val="00A75725"/>
    <w:rsid w:val="00A75D84"/>
    <w:rsid w:val="00A7677C"/>
    <w:rsid w:val="00A838D6"/>
    <w:rsid w:val="00A93BC8"/>
    <w:rsid w:val="00AB44FD"/>
    <w:rsid w:val="00AD05D8"/>
    <w:rsid w:val="00AD6685"/>
    <w:rsid w:val="00AF2A16"/>
    <w:rsid w:val="00AF6052"/>
    <w:rsid w:val="00B00141"/>
    <w:rsid w:val="00B05C43"/>
    <w:rsid w:val="00B22407"/>
    <w:rsid w:val="00B23BE1"/>
    <w:rsid w:val="00B33483"/>
    <w:rsid w:val="00B35C1B"/>
    <w:rsid w:val="00B41116"/>
    <w:rsid w:val="00B453E4"/>
    <w:rsid w:val="00B46BA1"/>
    <w:rsid w:val="00B501DD"/>
    <w:rsid w:val="00B556A5"/>
    <w:rsid w:val="00B55C67"/>
    <w:rsid w:val="00B63826"/>
    <w:rsid w:val="00B66913"/>
    <w:rsid w:val="00B67568"/>
    <w:rsid w:val="00B70C93"/>
    <w:rsid w:val="00B721E5"/>
    <w:rsid w:val="00B7722C"/>
    <w:rsid w:val="00B775DE"/>
    <w:rsid w:val="00B814AF"/>
    <w:rsid w:val="00B921EE"/>
    <w:rsid w:val="00B962D9"/>
    <w:rsid w:val="00BA51A6"/>
    <w:rsid w:val="00BB2EDA"/>
    <w:rsid w:val="00BD6C5E"/>
    <w:rsid w:val="00BE046A"/>
    <w:rsid w:val="00BF60FD"/>
    <w:rsid w:val="00C06C9C"/>
    <w:rsid w:val="00C06D67"/>
    <w:rsid w:val="00C1071F"/>
    <w:rsid w:val="00C124F6"/>
    <w:rsid w:val="00C12940"/>
    <w:rsid w:val="00C22D78"/>
    <w:rsid w:val="00C2607A"/>
    <w:rsid w:val="00C26DEA"/>
    <w:rsid w:val="00C353F4"/>
    <w:rsid w:val="00C41102"/>
    <w:rsid w:val="00C503BA"/>
    <w:rsid w:val="00C67919"/>
    <w:rsid w:val="00C71533"/>
    <w:rsid w:val="00C76BB5"/>
    <w:rsid w:val="00C82069"/>
    <w:rsid w:val="00C92A96"/>
    <w:rsid w:val="00C94AB2"/>
    <w:rsid w:val="00CB08DF"/>
    <w:rsid w:val="00CB176B"/>
    <w:rsid w:val="00CC1DEC"/>
    <w:rsid w:val="00CE1B4D"/>
    <w:rsid w:val="00CE2BA3"/>
    <w:rsid w:val="00D14E24"/>
    <w:rsid w:val="00D17769"/>
    <w:rsid w:val="00D210CD"/>
    <w:rsid w:val="00D4648E"/>
    <w:rsid w:val="00D50E6B"/>
    <w:rsid w:val="00D53287"/>
    <w:rsid w:val="00D56A8F"/>
    <w:rsid w:val="00D80473"/>
    <w:rsid w:val="00D826F2"/>
    <w:rsid w:val="00D8678B"/>
    <w:rsid w:val="00D8706F"/>
    <w:rsid w:val="00D97D24"/>
    <w:rsid w:val="00DA07B6"/>
    <w:rsid w:val="00DA72B5"/>
    <w:rsid w:val="00DB1FBE"/>
    <w:rsid w:val="00DB495B"/>
    <w:rsid w:val="00DB69E6"/>
    <w:rsid w:val="00DB7F77"/>
    <w:rsid w:val="00DC298C"/>
    <w:rsid w:val="00DC3CB8"/>
    <w:rsid w:val="00DC489E"/>
    <w:rsid w:val="00DC6B1F"/>
    <w:rsid w:val="00DD2B35"/>
    <w:rsid w:val="00DD30F0"/>
    <w:rsid w:val="00DD460C"/>
    <w:rsid w:val="00DD7524"/>
    <w:rsid w:val="00DE30DB"/>
    <w:rsid w:val="00DF19D2"/>
    <w:rsid w:val="00E0275A"/>
    <w:rsid w:val="00E0287B"/>
    <w:rsid w:val="00E06800"/>
    <w:rsid w:val="00E076C8"/>
    <w:rsid w:val="00E11E12"/>
    <w:rsid w:val="00E177E7"/>
    <w:rsid w:val="00E210ED"/>
    <w:rsid w:val="00E231B6"/>
    <w:rsid w:val="00E2569D"/>
    <w:rsid w:val="00E267E2"/>
    <w:rsid w:val="00E27CBC"/>
    <w:rsid w:val="00E34B85"/>
    <w:rsid w:val="00E53B89"/>
    <w:rsid w:val="00E53CFA"/>
    <w:rsid w:val="00E66872"/>
    <w:rsid w:val="00E7090B"/>
    <w:rsid w:val="00E80ACF"/>
    <w:rsid w:val="00E83D20"/>
    <w:rsid w:val="00E91D07"/>
    <w:rsid w:val="00E92C28"/>
    <w:rsid w:val="00E96804"/>
    <w:rsid w:val="00E97CD5"/>
    <w:rsid w:val="00EA069F"/>
    <w:rsid w:val="00EA3933"/>
    <w:rsid w:val="00EB2A07"/>
    <w:rsid w:val="00EB5367"/>
    <w:rsid w:val="00ED2850"/>
    <w:rsid w:val="00ED366F"/>
    <w:rsid w:val="00EF3649"/>
    <w:rsid w:val="00F05901"/>
    <w:rsid w:val="00F10B18"/>
    <w:rsid w:val="00F11A92"/>
    <w:rsid w:val="00F157C6"/>
    <w:rsid w:val="00F20005"/>
    <w:rsid w:val="00F2099A"/>
    <w:rsid w:val="00F23762"/>
    <w:rsid w:val="00F3052D"/>
    <w:rsid w:val="00F30638"/>
    <w:rsid w:val="00F320BA"/>
    <w:rsid w:val="00F40AFC"/>
    <w:rsid w:val="00F470D4"/>
    <w:rsid w:val="00F47AB4"/>
    <w:rsid w:val="00F61FB5"/>
    <w:rsid w:val="00F634B6"/>
    <w:rsid w:val="00F74315"/>
    <w:rsid w:val="00F977C5"/>
    <w:rsid w:val="00F97E74"/>
    <w:rsid w:val="00FA0A03"/>
    <w:rsid w:val="00FA3DA4"/>
    <w:rsid w:val="00FA758B"/>
    <w:rsid w:val="00FB369E"/>
    <w:rsid w:val="00FC07BE"/>
    <w:rsid w:val="00FC1503"/>
    <w:rsid w:val="00FC7A31"/>
    <w:rsid w:val="00FE00DD"/>
    <w:rsid w:val="00FE664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 w:type="character" w:customStyle="1" w:styleId="apple-converted-space">
    <w:name w:val="apple-converted-space"/>
    <w:basedOn w:val="DefaultParagraphFont"/>
    <w:rsid w:val="00663A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 w:type="character" w:customStyle="1" w:styleId="apple-converted-space">
    <w:name w:val="apple-converted-space"/>
    <w:basedOn w:val="DefaultParagraphFont"/>
    <w:rsid w:val="00663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789413">
      <w:bodyDiv w:val="1"/>
      <w:marLeft w:val="0"/>
      <w:marRight w:val="0"/>
      <w:marTop w:val="0"/>
      <w:marBottom w:val="0"/>
      <w:divBdr>
        <w:top w:val="none" w:sz="0" w:space="0" w:color="auto"/>
        <w:left w:val="none" w:sz="0" w:space="0" w:color="auto"/>
        <w:bottom w:val="none" w:sz="0" w:space="0" w:color="auto"/>
        <w:right w:val="none" w:sz="0" w:space="0" w:color="auto"/>
      </w:divBdr>
    </w:div>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634912940">
      <w:bodyDiv w:val="1"/>
      <w:marLeft w:val="0"/>
      <w:marRight w:val="0"/>
      <w:marTop w:val="0"/>
      <w:marBottom w:val="0"/>
      <w:divBdr>
        <w:top w:val="none" w:sz="0" w:space="0" w:color="auto"/>
        <w:left w:val="none" w:sz="0" w:space="0" w:color="auto"/>
        <w:bottom w:val="none" w:sz="0" w:space="0" w:color="auto"/>
        <w:right w:val="none" w:sz="0" w:space="0" w:color="auto"/>
      </w:divBdr>
    </w:div>
    <w:div w:id="676351906">
      <w:bodyDiv w:val="1"/>
      <w:marLeft w:val="0"/>
      <w:marRight w:val="0"/>
      <w:marTop w:val="0"/>
      <w:marBottom w:val="0"/>
      <w:divBdr>
        <w:top w:val="none" w:sz="0" w:space="0" w:color="auto"/>
        <w:left w:val="none" w:sz="0" w:space="0" w:color="auto"/>
        <w:bottom w:val="none" w:sz="0" w:space="0" w:color="auto"/>
        <w:right w:val="none" w:sz="0" w:space="0" w:color="auto"/>
      </w:divBdr>
    </w:div>
    <w:div w:id="1056440427">
      <w:bodyDiv w:val="1"/>
      <w:marLeft w:val="0"/>
      <w:marRight w:val="0"/>
      <w:marTop w:val="0"/>
      <w:marBottom w:val="0"/>
      <w:divBdr>
        <w:top w:val="none" w:sz="0" w:space="0" w:color="auto"/>
        <w:left w:val="none" w:sz="0" w:space="0" w:color="auto"/>
        <w:bottom w:val="none" w:sz="0" w:space="0" w:color="auto"/>
        <w:right w:val="none" w:sz="0" w:space="0" w:color="auto"/>
      </w:divBdr>
    </w:div>
    <w:div w:id="1068530402">
      <w:bodyDiv w:val="1"/>
      <w:marLeft w:val="0"/>
      <w:marRight w:val="0"/>
      <w:marTop w:val="0"/>
      <w:marBottom w:val="0"/>
      <w:divBdr>
        <w:top w:val="none" w:sz="0" w:space="0" w:color="auto"/>
        <w:left w:val="none" w:sz="0" w:space="0" w:color="auto"/>
        <w:bottom w:val="none" w:sz="0" w:space="0" w:color="auto"/>
        <w:right w:val="none" w:sz="0" w:space="0" w:color="auto"/>
      </w:divBdr>
    </w:div>
    <w:div w:id="1923560210">
      <w:bodyDiv w:val="1"/>
      <w:marLeft w:val="0"/>
      <w:marRight w:val="0"/>
      <w:marTop w:val="0"/>
      <w:marBottom w:val="0"/>
      <w:divBdr>
        <w:top w:val="none" w:sz="0" w:space="0" w:color="auto"/>
        <w:left w:val="none" w:sz="0" w:space="0" w:color="auto"/>
        <w:bottom w:val="none" w:sz="0" w:space="0" w:color="auto"/>
        <w:right w:val="none" w:sz="0" w:space="0" w:color="auto"/>
      </w:divBdr>
    </w:div>
    <w:div w:id="1958175976">
      <w:bodyDiv w:val="1"/>
      <w:marLeft w:val="0"/>
      <w:marRight w:val="0"/>
      <w:marTop w:val="0"/>
      <w:marBottom w:val="0"/>
      <w:divBdr>
        <w:top w:val="none" w:sz="0" w:space="0" w:color="auto"/>
        <w:left w:val="none" w:sz="0" w:space="0" w:color="auto"/>
        <w:bottom w:val="none" w:sz="0" w:space="0" w:color="auto"/>
        <w:right w:val="none" w:sz="0" w:space="0" w:color="auto"/>
      </w:divBdr>
    </w:div>
    <w:div w:id="21018250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1663</Words>
  <Characters>9485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11126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David Repetto</cp:lastModifiedBy>
  <cp:revision>2</cp:revision>
  <dcterms:created xsi:type="dcterms:W3CDTF">2015-09-02T16:38:00Z</dcterms:created>
  <dcterms:modified xsi:type="dcterms:W3CDTF">2015-09-02T16:38:00Z</dcterms:modified>
</cp:coreProperties>
</file>